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D829C1" w14:textId="3D46DF47" w:rsidR="00B83AC6" w:rsidRPr="004A76D0" w:rsidRDefault="00B83AC6" w:rsidP="007A43C5">
      <w:pPr>
        <w:tabs>
          <w:tab w:val="left" w:pos="13041"/>
        </w:tabs>
        <w:spacing w:after="130" w:line="288" w:lineRule="auto"/>
        <w:ind w:right="26"/>
        <w:jc w:val="right"/>
        <w:rPr>
          <w:rFonts w:ascii="Arial" w:eastAsia="Calibri" w:hAnsi="Arial" w:cs="Arial"/>
          <w:b/>
          <w:bCs/>
          <w:color w:val="000000" w:themeColor="text1"/>
          <w:sz w:val="20"/>
          <w:szCs w:val="20"/>
        </w:rPr>
      </w:pPr>
      <w:r w:rsidRPr="004A76D0">
        <w:rPr>
          <w:rFonts w:ascii="Arial" w:eastAsia="Calibri" w:hAnsi="Arial" w:cs="Arial"/>
          <w:b/>
          <w:bCs/>
          <w:color w:val="000000" w:themeColor="text1"/>
          <w:sz w:val="20"/>
          <w:szCs w:val="20"/>
        </w:rPr>
        <w:t>Príloha č.1</w:t>
      </w:r>
      <w:r w:rsidR="00966640">
        <w:rPr>
          <w:rFonts w:ascii="Arial" w:eastAsia="Calibri" w:hAnsi="Arial" w:cs="Arial"/>
          <w:b/>
          <w:bCs/>
          <w:color w:val="000000" w:themeColor="text1"/>
          <w:sz w:val="20"/>
          <w:szCs w:val="20"/>
        </w:rPr>
        <w:t>0</w:t>
      </w:r>
    </w:p>
    <w:p w14:paraId="4473B35F" w14:textId="000FB67B" w:rsidR="00B83AC6" w:rsidRPr="00B83AC6" w:rsidRDefault="00B83AC6" w:rsidP="004A76D0">
      <w:pPr>
        <w:spacing w:after="0" w:line="288" w:lineRule="auto"/>
        <w:ind w:right="272"/>
        <w:jc w:val="center"/>
        <w:rPr>
          <w:rFonts w:ascii="Arial" w:eastAsia="Calibri" w:hAnsi="Arial" w:cs="Arial"/>
          <w:b/>
          <w:bCs/>
          <w:color w:val="000000" w:themeColor="text1"/>
          <w:sz w:val="24"/>
          <w:szCs w:val="24"/>
        </w:rPr>
      </w:pPr>
      <w:r w:rsidRPr="00B83AC6">
        <w:rPr>
          <w:rFonts w:ascii="Arial" w:eastAsia="Calibri" w:hAnsi="Arial" w:cs="Arial"/>
          <w:b/>
          <w:bCs/>
          <w:color w:val="000000" w:themeColor="text1"/>
          <w:sz w:val="24"/>
          <w:szCs w:val="24"/>
        </w:rPr>
        <w:t xml:space="preserve">Spôsob vyhodnotenia kritérií </w:t>
      </w:r>
    </w:p>
    <w:p w14:paraId="25B5170F" w14:textId="77777777" w:rsidR="00B83AC6" w:rsidRPr="00B83AC6" w:rsidRDefault="00B83AC6" w:rsidP="004A76D0">
      <w:pPr>
        <w:spacing w:after="0" w:line="288" w:lineRule="auto"/>
        <w:ind w:right="272"/>
        <w:jc w:val="center"/>
        <w:rPr>
          <w:rFonts w:ascii="Arial" w:eastAsia="Calibri" w:hAnsi="Arial" w:cs="Arial"/>
          <w:b/>
          <w:bCs/>
          <w:color w:val="000000" w:themeColor="text1"/>
          <w:sz w:val="24"/>
          <w:szCs w:val="24"/>
        </w:rPr>
      </w:pPr>
      <w:r w:rsidRPr="00B83AC6">
        <w:rPr>
          <w:rFonts w:ascii="Arial" w:eastAsia="Calibri" w:hAnsi="Arial" w:cs="Arial"/>
          <w:b/>
          <w:bCs/>
          <w:color w:val="000000" w:themeColor="text1"/>
          <w:sz w:val="24"/>
          <w:szCs w:val="24"/>
        </w:rPr>
        <w:t>pre hodnotenie žiadostí o NFP v rámci</w:t>
      </w:r>
    </w:p>
    <w:p w14:paraId="48274E0A" w14:textId="77777777" w:rsidR="00B83AC6" w:rsidRDefault="00B83AC6" w:rsidP="004A76D0">
      <w:pPr>
        <w:spacing w:after="0" w:line="288" w:lineRule="auto"/>
        <w:ind w:right="272"/>
        <w:jc w:val="center"/>
        <w:rPr>
          <w:rFonts w:ascii="Arial" w:eastAsia="Calibri" w:hAnsi="Arial" w:cs="Arial"/>
          <w:b/>
          <w:bCs/>
          <w:color w:val="000000" w:themeColor="text1"/>
          <w:sz w:val="24"/>
          <w:szCs w:val="24"/>
        </w:rPr>
      </w:pPr>
      <w:r w:rsidRPr="00B83AC6">
        <w:rPr>
          <w:rFonts w:ascii="Arial" w:eastAsia="Calibri" w:hAnsi="Arial" w:cs="Arial"/>
          <w:b/>
          <w:bCs/>
          <w:color w:val="000000" w:themeColor="text1"/>
          <w:sz w:val="24"/>
          <w:szCs w:val="24"/>
        </w:rPr>
        <w:tab/>
        <w:t>Integrovaného regionálneho operačného programu</w:t>
      </w:r>
      <w:r w:rsidRPr="00B83AC6" w:rsidDel="00B83AC6">
        <w:rPr>
          <w:rFonts w:ascii="Arial" w:eastAsia="Calibri" w:hAnsi="Arial" w:cs="Arial"/>
          <w:b/>
          <w:bCs/>
          <w:color w:val="000000" w:themeColor="text1"/>
          <w:sz w:val="24"/>
          <w:szCs w:val="24"/>
        </w:rPr>
        <w:t xml:space="preserve"> </w:t>
      </w:r>
    </w:p>
    <w:p w14:paraId="7A39BACE" w14:textId="03CAFE6A" w:rsidR="002B4BB6" w:rsidRDefault="002B4BB6" w:rsidP="004A76D0">
      <w:pPr>
        <w:spacing w:after="0" w:line="288" w:lineRule="auto"/>
        <w:ind w:right="272"/>
        <w:jc w:val="center"/>
        <w:rPr>
          <w:rFonts w:ascii="Arial" w:eastAsia="Times New Roman" w:hAnsi="Arial" w:cs="Arial"/>
          <w:b/>
          <w:color w:val="000000" w:themeColor="text1"/>
          <w:sz w:val="24"/>
          <w:szCs w:val="24"/>
        </w:rPr>
      </w:pPr>
      <w:r w:rsidRPr="00D96F1C">
        <w:rPr>
          <w:rFonts w:ascii="Arial" w:eastAsia="Times New Roman" w:hAnsi="Arial" w:cs="Arial"/>
          <w:b/>
          <w:color w:val="000000" w:themeColor="text1"/>
          <w:sz w:val="24"/>
          <w:szCs w:val="24"/>
        </w:rPr>
        <w:t>prioritná os 2</w:t>
      </w:r>
    </w:p>
    <w:p w14:paraId="208B6027" w14:textId="7EE38F6A" w:rsidR="0094020F" w:rsidRPr="002C76A7" w:rsidRDefault="0094020F" w:rsidP="0094020F">
      <w:pPr>
        <w:spacing w:after="130" w:line="240" w:lineRule="auto"/>
        <w:ind w:left="1925" w:right="1640"/>
        <w:jc w:val="center"/>
        <w:rPr>
          <w:rFonts w:ascii="Arial" w:eastAsia="Times New Roman" w:hAnsi="Arial" w:cs="Arial"/>
          <w:b/>
          <w:color w:val="000000" w:themeColor="text1"/>
          <w:sz w:val="24"/>
          <w:szCs w:val="19"/>
        </w:rPr>
      </w:pPr>
      <w:r w:rsidRPr="00C67A7A">
        <w:rPr>
          <w:rFonts w:ascii="Arial" w:eastAsia="Times New Roman" w:hAnsi="Arial" w:cs="Arial"/>
          <w:b/>
          <w:bCs/>
          <w:color w:val="000000" w:themeColor="text1"/>
          <w:sz w:val="24"/>
          <w:szCs w:val="19"/>
          <w:lang w:val="en-US" w:bidi="en-US"/>
        </w:rPr>
        <w:t>(</w:t>
      </w:r>
      <w:r w:rsidRPr="00C67A7A">
        <w:rPr>
          <w:rFonts w:ascii="Arial" w:eastAsia="Times New Roman" w:hAnsi="Arial" w:cs="Arial"/>
          <w:b/>
          <w:bCs/>
          <w:color w:val="000000" w:themeColor="text1"/>
          <w:sz w:val="24"/>
          <w:szCs w:val="19"/>
          <w:lang w:bidi="en-US"/>
        </w:rPr>
        <w:t>platné pre výzvy vyhlásené po nadobudnutí účinnosti zákona</w:t>
      </w:r>
      <w:r w:rsidRPr="00C67A7A">
        <w:rPr>
          <w:rFonts w:ascii="Arial" w:eastAsia="Times New Roman" w:hAnsi="Arial" w:cs="Arial"/>
          <w:b/>
          <w:bCs/>
          <w:color w:val="000000" w:themeColor="text1"/>
          <w:sz w:val="24"/>
          <w:szCs w:val="19"/>
          <w:lang w:val="en-US" w:bidi="en-US"/>
        </w:rPr>
        <w:t xml:space="preserve"> č. </w:t>
      </w:r>
      <w:r w:rsidRPr="00C67A7A">
        <w:rPr>
          <w:rFonts w:ascii="Arial" w:eastAsia="Times New Roman" w:hAnsi="Arial" w:cs="Arial"/>
          <w:b/>
          <w:bCs/>
          <w:color w:val="000000" w:themeColor="text1"/>
          <w:sz w:val="24"/>
          <w:szCs w:val="19"/>
          <w:lang w:bidi="en-US"/>
        </w:rPr>
        <w:t xml:space="preserve">154/2019 </w:t>
      </w:r>
      <w:r w:rsidRPr="00C67A7A">
        <w:rPr>
          <w:rFonts w:ascii="Arial" w:eastAsia="Times New Roman" w:hAnsi="Arial" w:cs="Arial"/>
          <w:b/>
          <w:bCs/>
          <w:color w:val="000000" w:themeColor="text1"/>
          <w:sz w:val="24"/>
          <w:szCs w:val="19"/>
          <w:lang w:val="en-US" w:bidi="en-US"/>
        </w:rPr>
        <w:t>Z. z.</w:t>
      </w:r>
      <w:r w:rsidR="00DE3B76" w:rsidRPr="00C67A7A">
        <w:rPr>
          <w:rStyle w:val="Odkaznapoznmkupodiarou"/>
          <w:rFonts w:ascii="Arial" w:eastAsia="Times New Roman" w:hAnsi="Arial"/>
          <w:b/>
          <w:bCs/>
          <w:color w:val="000000" w:themeColor="text1"/>
          <w:sz w:val="24"/>
          <w:szCs w:val="19"/>
          <w:lang w:val="en-US" w:bidi="en-US"/>
        </w:rPr>
        <w:footnoteReference w:id="1"/>
      </w:r>
      <w:r w:rsidRPr="00C67A7A">
        <w:rPr>
          <w:rFonts w:ascii="Arial" w:eastAsia="Times New Roman" w:hAnsi="Arial" w:cs="Arial"/>
          <w:b/>
          <w:bCs/>
          <w:color w:val="000000" w:themeColor="text1"/>
          <w:sz w:val="24"/>
          <w:szCs w:val="19"/>
          <w:lang w:val="en-US" w:bidi="en-US"/>
        </w:rPr>
        <w:t>)</w:t>
      </w:r>
    </w:p>
    <w:p w14:paraId="4E8D414A" w14:textId="1A20E27A" w:rsidR="002B4BB6" w:rsidRPr="00D96F1C" w:rsidRDefault="005B7014" w:rsidP="008836B7">
      <w:pPr>
        <w:spacing w:after="120" w:line="288" w:lineRule="auto"/>
        <w:jc w:val="both"/>
        <w:outlineLvl w:val="0"/>
        <w:rPr>
          <w:rFonts w:ascii="Arial" w:hAnsi="Arial" w:cs="Arial"/>
          <w:b/>
          <w:color w:val="000000" w:themeColor="text1"/>
          <w:sz w:val="24"/>
          <w:szCs w:val="24"/>
        </w:rPr>
      </w:pPr>
      <w:r w:rsidRPr="00D96F1C">
        <w:rPr>
          <w:rFonts w:ascii="Arial" w:hAnsi="Arial" w:cs="Arial"/>
          <w:b/>
          <w:color w:val="000000" w:themeColor="text1"/>
          <w:sz w:val="24"/>
          <w:szCs w:val="24"/>
        </w:rPr>
        <w:t>Š</w:t>
      </w:r>
      <w:r w:rsidR="002B4BB6" w:rsidRPr="00D96F1C">
        <w:rPr>
          <w:rFonts w:ascii="Arial" w:hAnsi="Arial" w:cs="Arial"/>
          <w:b/>
          <w:color w:val="000000" w:themeColor="text1"/>
          <w:sz w:val="24"/>
          <w:szCs w:val="24"/>
        </w:rPr>
        <w:t>pecifický cieľ 2.2.3 – Zvýšenie počtu žiakov stredných odborných škôl na praktickom vyučovaní</w:t>
      </w:r>
    </w:p>
    <w:tbl>
      <w:tblPr>
        <w:tblStyle w:val="TableGrid8"/>
        <w:tblW w:w="5000" w:type="pct"/>
        <w:tblLayout w:type="fixed"/>
        <w:tblLook w:val="04A0" w:firstRow="1" w:lastRow="0" w:firstColumn="1" w:lastColumn="0" w:noHBand="0" w:noVBand="1"/>
      </w:tblPr>
      <w:tblGrid>
        <w:gridCol w:w="563"/>
        <w:gridCol w:w="14563"/>
      </w:tblGrid>
      <w:tr w:rsidR="008A0B3C" w:rsidRPr="00D96F1C" w14:paraId="5CB786DC" w14:textId="77777777" w:rsidTr="00997686">
        <w:trPr>
          <w:trHeight w:val="397"/>
          <w:tblHeader/>
        </w:trPr>
        <w:tc>
          <w:tcPr>
            <w:tcW w:w="186" w:type="pct"/>
            <w:shd w:val="clear" w:color="auto" w:fill="9CC2E5" w:themeFill="accent1" w:themeFillTint="99"/>
            <w:vAlign w:val="center"/>
          </w:tcPr>
          <w:p w14:paraId="5210C822" w14:textId="5557DB70" w:rsidR="008A0B3C" w:rsidRPr="00D96F1C" w:rsidRDefault="008A0B3C" w:rsidP="00997686">
            <w:pPr>
              <w:widowControl w:val="0"/>
              <w:pBdr>
                <w:top w:val="nil"/>
                <w:left w:val="nil"/>
                <w:bottom w:val="nil"/>
                <w:right w:val="nil"/>
                <w:between w:val="nil"/>
                <w:bar w:val="nil"/>
              </w:pBdr>
              <w:spacing w:line="288" w:lineRule="auto"/>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1.</w:t>
            </w:r>
          </w:p>
        </w:tc>
        <w:tc>
          <w:tcPr>
            <w:tcW w:w="4814" w:type="pct"/>
            <w:shd w:val="clear" w:color="auto" w:fill="9CC2E5" w:themeFill="accent1" w:themeFillTint="99"/>
            <w:vAlign w:val="center"/>
          </w:tcPr>
          <w:p w14:paraId="422D3E30" w14:textId="24922820" w:rsidR="008A0B3C" w:rsidRPr="00D96F1C" w:rsidRDefault="008A0B3C" w:rsidP="008836B7">
            <w:pPr>
              <w:widowControl w:val="0"/>
              <w:pBdr>
                <w:top w:val="nil"/>
                <w:left w:val="nil"/>
                <w:bottom w:val="nil"/>
                <w:right w:val="nil"/>
                <w:between w:val="nil"/>
                <w:bar w:val="nil"/>
              </w:pBdr>
              <w:spacing w:line="288" w:lineRule="auto"/>
              <w:ind w:left="143" w:right="136" w:hanging="3"/>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rPr>
              <w:t>Príspevok navrhovaného projektu k cieľom a výsledkom IROP a PO 2</w:t>
            </w:r>
          </w:p>
        </w:tc>
      </w:tr>
    </w:tbl>
    <w:p w14:paraId="79341DFE" w14:textId="77777777" w:rsidR="00BE2F8F" w:rsidRDefault="00BE2F8F" w:rsidP="002E7BDF">
      <w:pPr>
        <w:spacing w:after="0"/>
      </w:pPr>
    </w:p>
    <w:tbl>
      <w:tblPr>
        <w:tblStyle w:val="TableGrid8"/>
        <w:tblW w:w="4995" w:type="pct"/>
        <w:tblLayout w:type="fixed"/>
        <w:tblLook w:val="04A0" w:firstRow="1" w:lastRow="0" w:firstColumn="1" w:lastColumn="0" w:noHBand="0" w:noVBand="1"/>
      </w:tblPr>
      <w:tblGrid>
        <w:gridCol w:w="566"/>
        <w:gridCol w:w="2343"/>
        <w:gridCol w:w="6136"/>
        <w:gridCol w:w="1318"/>
        <w:gridCol w:w="1369"/>
        <w:gridCol w:w="3379"/>
      </w:tblGrid>
      <w:tr w:rsidR="00E03680" w:rsidRPr="00D96F1C" w14:paraId="7F3A7383" w14:textId="77777777" w:rsidTr="00863505">
        <w:trPr>
          <w:trHeight w:val="397"/>
          <w:tblHeader/>
        </w:trPr>
        <w:tc>
          <w:tcPr>
            <w:tcW w:w="187" w:type="pct"/>
            <w:shd w:val="clear" w:color="auto" w:fill="DEEAF6" w:themeFill="accent1" w:themeFillTint="33"/>
            <w:vAlign w:val="center"/>
          </w:tcPr>
          <w:p w14:paraId="68EB4D41" w14:textId="77777777" w:rsidR="002B4BB6" w:rsidRPr="00D96F1C" w:rsidRDefault="002B4BB6" w:rsidP="008836B7">
            <w:pPr>
              <w:widowControl w:val="0"/>
              <w:pBdr>
                <w:top w:val="nil"/>
                <w:left w:val="nil"/>
                <w:bottom w:val="nil"/>
                <w:right w:val="nil"/>
                <w:between w:val="nil"/>
                <w:bar w:val="nil"/>
              </w:pBdr>
              <w:spacing w:line="288" w:lineRule="auto"/>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P.č.</w:t>
            </w:r>
          </w:p>
        </w:tc>
        <w:tc>
          <w:tcPr>
            <w:tcW w:w="775" w:type="pct"/>
            <w:shd w:val="clear" w:color="auto" w:fill="DEEAF6" w:themeFill="accent1" w:themeFillTint="33"/>
            <w:vAlign w:val="center"/>
          </w:tcPr>
          <w:p w14:paraId="25FFB398" w14:textId="77777777" w:rsidR="002B4BB6" w:rsidRPr="00D96F1C" w:rsidRDefault="002B4BB6" w:rsidP="008836B7">
            <w:pPr>
              <w:widowControl w:val="0"/>
              <w:pBdr>
                <w:top w:val="nil"/>
                <w:left w:val="nil"/>
                <w:bottom w:val="nil"/>
                <w:right w:val="nil"/>
                <w:between w:val="nil"/>
                <w:bar w:val="nil"/>
              </w:pBdr>
              <w:spacing w:line="288" w:lineRule="auto"/>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2030" w:type="pct"/>
            <w:shd w:val="clear" w:color="auto" w:fill="DEEAF6" w:themeFill="accent1" w:themeFillTint="33"/>
            <w:vAlign w:val="center"/>
          </w:tcPr>
          <w:p w14:paraId="5D99A728" w14:textId="77777777" w:rsidR="002B4BB6" w:rsidRPr="00D96F1C" w:rsidRDefault="002B4BB6" w:rsidP="008836B7">
            <w:pPr>
              <w:widowControl w:val="0"/>
              <w:pBdr>
                <w:top w:val="nil"/>
                <w:left w:val="nil"/>
                <w:bottom w:val="nil"/>
                <w:right w:val="nil"/>
                <w:between w:val="nil"/>
                <w:bar w:val="nil"/>
              </w:pBdr>
              <w:spacing w:line="288" w:lineRule="auto"/>
              <w:ind w:left="143" w:right="136" w:hanging="3"/>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36" w:type="pct"/>
            <w:shd w:val="clear" w:color="auto" w:fill="DEEAF6" w:themeFill="accent1" w:themeFillTint="33"/>
            <w:vAlign w:val="center"/>
          </w:tcPr>
          <w:p w14:paraId="6AAE9AAC" w14:textId="77777777" w:rsidR="002B4BB6" w:rsidRPr="00D96F1C" w:rsidRDefault="002B4BB6" w:rsidP="008836B7">
            <w:pPr>
              <w:widowControl w:val="0"/>
              <w:pBdr>
                <w:top w:val="nil"/>
                <w:left w:val="nil"/>
                <w:bottom w:val="nil"/>
                <w:right w:val="nil"/>
                <w:between w:val="nil"/>
                <w:bar w:val="nil"/>
              </w:pBdr>
              <w:spacing w:line="288" w:lineRule="auto"/>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453" w:type="pct"/>
            <w:shd w:val="clear" w:color="auto" w:fill="DEEAF6" w:themeFill="accent1" w:themeFillTint="33"/>
            <w:vAlign w:val="center"/>
          </w:tcPr>
          <w:p w14:paraId="47709CF7" w14:textId="29DCF102" w:rsidR="002B4BB6" w:rsidRPr="00D96F1C" w:rsidRDefault="002B4BB6" w:rsidP="00863505">
            <w:pPr>
              <w:widowControl w:val="0"/>
              <w:pBdr>
                <w:top w:val="nil"/>
                <w:left w:val="nil"/>
                <w:bottom w:val="nil"/>
                <w:right w:val="nil"/>
                <w:between w:val="nil"/>
                <w:bar w:val="nil"/>
              </w:pBdr>
              <w:spacing w:line="288" w:lineRule="auto"/>
              <w:ind w:left="34" w:hanging="34"/>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w:t>
            </w:r>
            <w:r w:rsidR="00300639" w:rsidRPr="00D96F1C">
              <w:rPr>
                <w:rFonts w:ascii="Arial" w:eastAsia="Calibri" w:hAnsi="Arial" w:cs="Arial"/>
                <w:b/>
                <w:bCs/>
                <w:color w:val="000000" w:themeColor="text1"/>
                <w:sz w:val="19"/>
                <w:szCs w:val="19"/>
                <w:u w:color="000000"/>
                <w:bdr w:val="nil"/>
              </w:rPr>
              <w:t>odno</w:t>
            </w:r>
            <w:r w:rsidRPr="00D96F1C">
              <w:rPr>
                <w:rFonts w:ascii="Arial" w:eastAsia="Calibri" w:hAnsi="Arial" w:cs="Arial"/>
                <w:b/>
                <w:bCs/>
                <w:color w:val="000000" w:themeColor="text1"/>
                <w:sz w:val="19"/>
                <w:szCs w:val="19"/>
                <w:u w:color="000000"/>
                <w:bdr w:val="nil"/>
              </w:rPr>
              <w:t>tenie</w:t>
            </w:r>
          </w:p>
        </w:tc>
        <w:tc>
          <w:tcPr>
            <w:tcW w:w="1118" w:type="pct"/>
            <w:shd w:val="clear" w:color="auto" w:fill="DEEAF6" w:themeFill="accent1" w:themeFillTint="33"/>
            <w:vAlign w:val="center"/>
          </w:tcPr>
          <w:p w14:paraId="46427976" w14:textId="77777777" w:rsidR="002B4BB6" w:rsidRPr="00D96F1C" w:rsidRDefault="002B4BB6" w:rsidP="008836B7">
            <w:pPr>
              <w:widowControl w:val="0"/>
              <w:pBdr>
                <w:top w:val="nil"/>
                <w:left w:val="nil"/>
                <w:bottom w:val="nil"/>
                <w:right w:val="nil"/>
                <w:between w:val="nil"/>
                <w:bar w:val="nil"/>
              </w:pBdr>
              <w:spacing w:line="288" w:lineRule="auto"/>
              <w:ind w:left="143" w:right="136" w:hanging="3"/>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E03680" w:rsidRPr="00D96F1C" w14:paraId="50FEBB0C" w14:textId="77777777" w:rsidTr="00863505">
        <w:trPr>
          <w:trHeight w:val="1910"/>
        </w:trPr>
        <w:tc>
          <w:tcPr>
            <w:tcW w:w="187" w:type="pct"/>
            <w:vMerge w:val="restart"/>
            <w:vAlign w:val="center"/>
          </w:tcPr>
          <w:p w14:paraId="67E33791" w14:textId="77777777" w:rsidR="00B562A4" w:rsidRPr="00E6676D" w:rsidRDefault="00B562A4" w:rsidP="00B562A4">
            <w:pPr>
              <w:spacing w:line="288" w:lineRule="auto"/>
              <w:jc w:val="center"/>
              <w:rPr>
                <w:rFonts w:ascii="Arial" w:eastAsia="Calibri" w:hAnsi="Arial" w:cs="Arial"/>
                <w:color w:val="000000" w:themeColor="text1"/>
                <w:sz w:val="19"/>
                <w:szCs w:val="19"/>
              </w:rPr>
            </w:pPr>
            <w:r w:rsidRPr="00E6676D">
              <w:rPr>
                <w:rFonts w:ascii="Arial" w:eastAsia="Calibri" w:hAnsi="Arial" w:cs="Arial"/>
                <w:color w:val="000000" w:themeColor="text1"/>
                <w:sz w:val="19"/>
                <w:szCs w:val="19"/>
              </w:rPr>
              <w:t>1.1</w:t>
            </w:r>
          </w:p>
        </w:tc>
        <w:tc>
          <w:tcPr>
            <w:tcW w:w="775" w:type="pct"/>
            <w:vMerge w:val="restart"/>
            <w:vAlign w:val="center"/>
          </w:tcPr>
          <w:p w14:paraId="12D792E4" w14:textId="5B938366" w:rsidR="00B562A4" w:rsidRPr="00E6676D" w:rsidRDefault="00B562A4" w:rsidP="002E7BDF">
            <w:pPr>
              <w:spacing w:line="288" w:lineRule="auto"/>
              <w:rPr>
                <w:rFonts w:ascii="Arial" w:eastAsia="Helvetica" w:hAnsi="Arial" w:cs="Arial"/>
                <w:color w:val="000000" w:themeColor="text1"/>
                <w:sz w:val="19"/>
                <w:szCs w:val="19"/>
              </w:rPr>
            </w:pPr>
            <w:r w:rsidRPr="00E6676D">
              <w:rPr>
                <w:rFonts w:ascii="Arial" w:eastAsia="Helvetica" w:hAnsi="Arial" w:cs="Arial"/>
                <w:color w:val="000000" w:themeColor="text1"/>
                <w:sz w:val="19"/>
                <w:szCs w:val="19"/>
              </w:rPr>
              <w:t>Súlad projektu s intervenčnou stratégiou IROP</w:t>
            </w:r>
          </w:p>
        </w:tc>
        <w:tc>
          <w:tcPr>
            <w:tcW w:w="2030" w:type="pct"/>
            <w:vMerge w:val="restart"/>
            <w:tcBorders>
              <w:top w:val="single" w:sz="4" w:space="0" w:color="auto"/>
              <w:left w:val="single" w:sz="4" w:space="0" w:color="auto"/>
              <w:bottom w:val="single" w:sz="4" w:space="0" w:color="auto"/>
              <w:right w:val="single" w:sz="4" w:space="0" w:color="auto"/>
            </w:tcBorders>
            <w:vAlign w:val="center"/>
          </w:tcPr>
          <w:p w14:paraId="63409AAD" w14:textId="77777777" w:rsidR="00B562A4" w:rsidRPr="002573EA" w:rsidRDefault="00B562A4" w:rsidP="002E7BDF">
            <w:pPr>
              <w:spacing w:line="288" w:lineRule="auto"/>
              <w:jc w:val="both"/>
              <w:rPr>
                <w:rFonts w:ascii="Arial" w:hAnsi="Arial" w:cs="Arial"/>
                <w:color w:val="000000" w:themeColor="text1"/>
                <w:sz w:val="19"/>
                <w:szCs w:val="19"/>
              </w:rPr>
            </w:pPr>
            <w:r w:rsidRPr="002573EA">
              <w:rPr>
                <w:rFonts w:ascii="Arial" w:hAnsi="Arial" w:cs="Arial"/>
                <w:color w:val="000000" w:themeColor="text1"/>
                <w:sz w:val="19"/>
                <w:szCs w:val="19"/>
              </w:rPr>
              <w:t xml:space="preserve">Posudzuje sa súlad projektu s intervenčnou stratégiou IROP, prioritnou osou č. 2 – Ľahší prístup k efektívnym a kvalitnejším verejným službám, špecifickým cieľom 2.2.3 - Zvýšenie počtu žiakov stredných odborných škôl na praktickom vyučovaní. </w:t>
            </w:r>
          </w:p>
          <w:p w14:paraId="407AC9FF" w14:textId="77777777" w:rsidR="00B562A4" w:rsidRPr="002E7BDF" w:rsidRDefault="00B562A4" w:rsidP="002E7BDF">
            <w:pPr>
              <w:spacing w:line="288" w:lineRule="auto"/>
              <w:jc w:val="both"/>
              <w:rPr>
                <w:rFonts w:ascii="Arial" w:hAnsi="Arial" w:cs="Arial"/>
                <w:color w:val="000000" w:themeColor="text1"/>
                <w:sz w:val="8"/>
                <w:szCs w:val="8"/>
              </w:rPr>
            </w:pPr>
          </w:p>
          <w:p w14:paraId="41A40BBC" w14:textId="77777777" w:rsidR="00B562A4" w:rsidRPr="003A16B3" w:rsidRDefault="00B562A4" w:rsidP="002E7BDF">
            <w:pPr>
              <w:spacing w:line="288" w:lineRule="auto"/>
              <w:jc w:val="both"/>
              <w:rPr>
                <w:rFonts w:ascii="Arial" w:hAnsi="Arial" w:cs="Arial"/>
                <w:color w:val="000000" w:themeColor="text1"/>
                <w:sz w:val="19"/>
                <w:szCs w:val="19"/>
              </w:rPr>
            </w:pPr>
            <w:r w:rsidRPr="003A16B3">
              <w:rPr>
                <w:rFonts w:ascii="Arial" w:hAnsi="Arial" w:cs="Arial"/>
                <w:color w:val="000000" w:themeColor="text1"/>
                <w:sz w:val="19"/>
                <w:szCs w:val="19"/>
              </w:rPr>
              <w:t>Posudzuje sa správne zameranie projektu v rozsahu vecného súladu:</w:t>
            </w:r>
          </w:p>
          <w:p w14:paraId="4D630BCE" w14:textId="77777777" w:rsidR="00B562A4" w:rsidRPr="003A16B3" w:rsidRDefault="00B562A4" w:rsidP="009211C3">
            <w:pPr>
              <w:numPr>
                <w:ilvl w:val="0"/>
                <w:numId w:val="9"/>
              </w:numPr>
              <w:spacing w:line="288" w:lineRule="auto"/>
              <w:ind w:left="389"/>
              <w:jc w:val="both"/>
              <w:rPr>
                <w:rFonts w:ascii="Arial" w:hAnsi="Arial" w:cs="Arial"/>
                <w:color w:val="000000" w:themeColor="text1"/>
                <w:sz w:val="19"/>
                <w:szCs w:val="19"/>
              </w:rPr>
            </w:pPr>
            <w:r w:rsidRPr="003A16B3">
              <w:rPr>
                <w:rFonts w:ascii="Arial" w:hAnsi="Arial" w:cs="Arial"/>
                <w:color w:val="000000" w:themeColor="text1"/>
                <w:sz w:val="19"/>
                <w:szCs w:val="19"/>
              </w:rPr>
              <w:t xml:space="preserve">projektu </w:t>
            </w:r>
            <w:r>
              <w:rPr>
                <w:rFonts w:ascii="Arial" w:hAnsi="Arial" w:cs="Arial"/>
                <w:color w:val="000000" w:themeColor="text1"/>
                <w:sz w:val="19"/>
                <w:szCs w:val="19"/>
              </w:rPr>
              <w:t>s príslušným špecifickým cieľom</w:t>
            </w:r>
            <w:r w:rsidRPr="003A16B3">
              <w:rPr>
                <w:rFonts w:ascii="Arial" w:hAnsi="Arial" w:cs="Arial"/>
                <w:color w:val="000000" w:themeColor="text1"/>
                <w:sz w:val="19"/>
                <w:szCs w:val="19"/>
              </w:rPr>
              <w:t xml:space="preserve"> OP,</w:t>
            </w:r>
          </w:p>
          <w:p w14:paraId="6BC8B5E0" w14:textId="77777777" w:rsidR="00B562A4" w:rsidRPr="003A16B3" w:rsidRDefault="00B562A4" w:rsidP="009211C3">
            <w:pPr>
              <w:numPr>
                <w:ilvl w:val="0"/>
                <w:numId w:val="9"/>
              </w:numPr>
              <w:spacing w:line="288" w:lineRule="auto"/>
              <w:ind w:left="389"/>
              <w:jc w:val="both"/>
              <w:rPr>
                <w:rFonts w:ascii="Arial" w:hAnsi="Arial" w:cs="Arial"/>
                <w:color w:val="000000" w:themeColor="text1"/>
                <w:sz w:val="19"/>
                <w:szCs w:val="19"/>
              </w:rPr>
            </w:pPr>
            <w:r w:rsidRPr="003A16B3">
              <w:rPr>
                <w:rFonts w:ascii="Arial" w:hAnsi="Arial" w:cs="Arial"/>
                <w:color w:val="000000" w:themeColor="text1"/>
                <w:sz w:val="19"/>
                <w:szCs w:val="19"/>
              </w:rPr>
              <w:t>cieľov projektu s očakávanými výsledkami IROP,</w:t>
            </w:r>
          </w:p>
          <w:p w14:paraId="0DF63CA0" w14:textId="77777777" w:rsidR="00B562A4" w:rsidRPr="00881CD2" w:rsidRDefault="00B562A4" w:rsidP="009211C3">
            <w:pPr>
              <w:numPr>
                <w:ilvl w:val="0"/>
                <w:numId w:val="9"/>
              </w:numPr>
              <w:spacing w:line="288" w:lineRule="auto"/>
              <w:ind w:left="389"/>
              <w:jc w:val="both"/>
              <w:rPr>
                <w:rFonts w:ascii="Arial" w:hAnsi="Arial" w:cs="Arial"/>
                <w:color w:val="000000" w:themeColor="text1"/>
                <w:sz w:val="19"/>
                <w:szCs w:val="19"/>
              </w:rPr>
            </w:pPr>
            <w:r w:rsidRPr="003A16B3">
              <w:rPr>
                <w:rFonts w:ascii="Arial" w:hAnsi="Arial" w:cs="Arial"/>
                <w:color w:val="000000" w:themeColor="text1"/>
                <w:sz w:val="19"/>
                <w:szCs w:val="19"/>
              </w:rPr>
              <w:t xml:space="preserve">hlavných aktivít projektu s definovanými </w:t>
            </w:r>
            <w:r w:rsidRPr="00881CD2">
              <w:rPr>
                <w:rFonts w:ascii="Arial" w:hAnsi="Arial" w:cs="Arial"/>
                <w:color w:val="000000" w:themeColor="text1"/>
                <w:sz w:val="19"/>
                <w:szCs w:val="19"/>
              </w:rPr>
              <w:t>oprávnenými aktivitami IROP,</w:t>
            </w:r>
          </w:p>
          <w:p w14:paraId="3A808F7B" w14:textId="77777777" w:rsidR="00B562A4" w:rsidRDefault="00B562A4" w:rsidP="009211C3">
            <w:pPr>
              <w:numPr>
                <w:ilvl w:val="0"/>
                <w:numId w:val="9"/>
              </w:numPr>
              <w:spacing w:line="288" w:lineRule="auto"/>
              <w:ind w:left="389"/>
              <w:jc w:val="both"/>
              <w:rPr>
                <w:rFonts w:ascii="Arial" w:hAnsi="Arial" w:cs="Arial"/>
                <w:color w:val="000000" w:themeColor="text1"/>
                <w:sz w:val="19"/>
                <w:szCs w:val="19"/>
              </w:rPr>
            </w:pPr>
            <w:r>
              <w:rPr>
                <w:rFonts w:ascii="Arial" w:hAnsi="Arial" w:cs="Arial"/>
                <w:color w:val="000000" w:themeColor="text1"/>
                <w:sz w:val="19"/>
                <w:szCs w:val="19"/>
              </w:rPr>
              <w:t xml:space="preserve">projektu </w:t>
            </w:r>
            <w:r w:rsidRPr="00A97806">
              <w:rPr>
                <w:rFonts w:ascii="Arial" w:hAnsi="Arial" w:cs="Arial"/>
                <w:color w:val="000000" w:themeColor="text1"/>
                <w:sz w:val="19"/>
                <w:szCs w:val="19"/>
              </w:rPr>
              <w:t>s</w:t>
            </w:r>
            <w:r w:rsidRPr="00881CD2">
              <w:rPr>
                <w:rFonts w:ascii="Arial" w:hAnsi="Arial" w:cs="Arial"/>
                <w:color w:val="000000" w:themeColor="text1"/>
                <w:sz w:val="19"/>
                <w:szCs w:val="19"/>
              </w:rPr>
              <w:t xml:space="preserve"> hlavnými zásadami</w:t>
            </w:r>
            <w:r w:rsidRPr="00C94B78">
              <w:rPr>
                <w:rFonts w:ascii="Arial" w:hAnsi="Arial" w:cs="Arial"/>
                <w:color w:val="000000" w:themeColor="text1"/>
                <w:sz w:val="19"/>
                <w:szCs w:val="19"/>
              </w:rPr>
              <w:t xml:space="preserve"> výberu operácií pre príslušný špec</w:t>
            </w:r>
            <w:r>
              <w:rPr>
                <w:rFonts w:ascii="Arial" w:hAnsi="Arial" w:cs="Arial"/>
                <w:color w:val="000000" w:themeColor="text1"/>
                <w:sz w:val="19"/>
                <w:szCs w:val="19"/>
              </w:rPr>
              <w:t>ifický cieľ.</w:t>
            </w:r>
          </w:p>
          <w:p w14:paraId="710D34DA" w14:textId="77777777" w:rsidR="00B562A4" w:rsidRPr="002E7BDF" w:rsidRDefault="00B562A4" w:rsidP="002E7BDF">
            <w:pPr>
              <w:spacing w:line="288" w:lineRule="auto"/>
              <w:jc w:val="both"/>
              <w:rPr>
                <w:rFonts w:ascii="Arial" w:hAnsi="Arial" w:cs="Arial"/>
                <w:i/>
                <w:color w:val="000000" w:themeColor="text1"/>
                <w:sz w:val="8"/>
                <w:szCs w:val="8"/>
              </w:rPr>
            </w:pPr>
          </w:p>
          <w:p w14:paraId="2AB84274" w14:textId="2260DCBD" w:rsidR="00B562A4" w:rsidRPr="00D96F1C" w:rsidRDefault="00B562A4" w:rsidP="002E7BDF">
            <w:pPr>
              <w:spacing w:line="288" w:lineRule="auto"/>
              <w:jc w:val="both"/>
              <w:rPr>
                <w:rFonts w:ascii="Arial" w:eastAsia="Times New Roman" w:hAnsi="Arial" w:cs="Arial"/>
                <w:color w:val="000000" w:themeColor="text1"/>
                <w:sz w:val="19"/>
                <w:szCs w:val="19"/>
                <w:lang w:bidi="en-US"/>
              </w:rPr>
            </w:pPr>
            <w:r w:rsidRPr="00A64990">
              <w:rPr>
                <w:rFonts w:ascii="Arial" w:hAnsi="Arial" w:cs="Arial"/>
                <w:i/>
                <w:color w:val="000000" w:themeColor="text1"/>
                <w:sz w:val="19"/>
                <w:szCs w:val="19"/>
              </w:rPr>
              <w:t>Na rozdiel od administratívneho overenia ide o hĺbkové posúdenie vecnej (obsahovej) stránky projektu z hľadiska jeho súladu so stratégiou a cieľmi prioritnej osi 2 v danej oblasti</w:t>
            </w:r>
            <w:r w:rsidR="00B83AC6">
              <w:rPr>
                <w:rFonts w:ascii="Arial" w:hAnsi="Arial" w:cs="Arial"/>
                <w:i/>
                <w:color w:val="000000" w:themeColor="text1"/>
                <w:sz w:val="19"/>
                <w:szCs w:val="19"/>
              </w:rPr>
              <w:t>.</w:t>
            </w:r>
          </w:p>
        </w:tc>
        <w:tc>
          <w:tcPr>
            <w:tcW w:w="436" w:type="pct"/>
            <w:vMerge w:val="restart"/>
            <w:vAlign w:val="center"/>
          </w:tcPr>
          <w:p w14:paraId="79DA30CE" w14:textId="71F318F0" w:rsidR="00B562A4" w:rsidRPr="00D96F1C" w:rsidRDefault="00B562A4" w:rsidP="002E7BDF">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Vylučujúce kritérium</w:t>
            </w:r>
          </w:p>
        </w:tc>
        <w:tc>
          <w:tcPr>
            <w:tcW w:w="453" w:type="pct"/>
            <w:vAlign w:val="center"/>
          </w:tcPr>
          <w:p w14:paraId="428F58C7" w14:textId="77777777" w:rsidR="00B562A4" w:rsidRPr="00D96F1C" w:rsidRDefault="00B562A4"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r w:rsidRPr="00D96F1C">
              <w:rPr>
                <w:rFonts w:ascii="Arial" w:eastAsia="Helvetica" w:hAnsi="Arial" w:cs="Arial"/>
                <w:color w:val="000000" w:themeColor="text1"/>
                <w:sz w:val="19"/>
                <w:szCs w:val="19"/>
                <w:u w:color="000000"/>
                <w:bdr w:val="nil"/>
              </w:rPr>
              <w:t>áno</w:t>
            </w:r>
          </w:p>
          <w:p w14:paraId="104DB392" w14:textId="77777777" w:rsidR="00B562A4" w:rsidRPr="00D96F1C" w:rsidRDefault="00B562A4"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p>
        </w:tc>
        <w:tc>
          <w:tcPr>
            <w:tcW w:w="1118" w:type="pct"/>
            <w:tcBorders>
              <w:top w:val="single" w:sz="4" w:space="0" w:color="auto"/>
              <w:left w:val="single" w:sz="4" w:space="0" w:color="auto"/>
              <w:bottom w:val="single" w:sz="4" w:space="0" w:color="auto"/>
              <w:right w:val="single" w:sz="4" w:space="0" w:color="auto"/>
            </w:tcBorders>
            <w:vAlign w:val="center"/>
          </w:tcPr>
          <w:p w14:paraId="0FEEA363" w14:textId="061C890B" w:rsidR="00B562A4" w:rsidRPr="00D96F1C" w:rsidRDefault="00B562A4" w:rsidP="002E7BDF">
            <w:pPr>
              <w:spacing w:line="288" w:lineRule="auto"/>
              <w:jc w:val="both"/>
              <w:rPr>
                <w:rFonts w:ascii="Arial" w:eastAsia="Helvetica" w:hAnsi="Arial" w:cs="Arial"/>
                <w:color w:val="000000" w:themeColor="text1"/>
                <w:sz w:val="19"/>
                <w:szCs w:val="19"/>
              </w:rPr>
            </w:pPr>
            <w:r w:rsidRPr="003A16B3">
              <w:rPr>
                <w:rFonts w:ascii="Arial" w:eastAsia="Helvetica" w:hAnsi="Arial" w:cs="Arial"/>
                <w:color w:val="000000" w:themeColor="text1"/>
                <w:sz w:val="19"/>
                <w:szCs w:val="19"/>
              </w:rPr>
              <w:t>Zameranie projektu je v súlade s intervenčnou stratégiou IROP.</w:t>
            </w:r>
          </w:p>
        </w:tc>
      </w:tr>
      <w:tr w:rsidR="00E03680" w:rsidRPr="00D96F1C" w14:paraId="3F969D1A" w14:textId="77777777" w:rsidTr="00863505">
        <w:trPr>
          <w:trHeight w:val="733"/>
        </w:trPr>
        <w:tc>
          <w:tcPr>
            <w:tcW w:w="187" w:type="pct"/>
            <w:vMerge/>
            <w:vAlign w:val="center"/>
          </w:tcPr>
          <w:p w14:paraId="575A8A08" w14:textId="77777777" w:rsidR="00B562A4" w:rsidRPr="00D96F1C" w:rsidRDefault="00B562A4" w:rsidP="00B562A4">
            <w:pPr>
              <w:spacing w:line="288" w:lineRule="auto"/>
              <w:jc w:val="center"/>
              <w:rPr>
                <w:rFonts w:ascii="Arial" w:eastAsia="Calibri" w:hAnsi="Arial" w:cs="Arial"/>
                <w:color w:val="000000" w:themeColor="text1"/>
                <w:sz w:val="19"/>
                <w:szCs w:val="19"/>
              </w:rPr>
            </w:pPr>
          </w:p>
        </w:tc>
        <w:tc>
          <w:tcPr>
            <w:tcW w:w="775" w:type="pct"/>
            <w:vMerge/>
            <w:vAlign w:val="center"/>
          </w:tcPr>
          <w:p w14:paraId="476E4A78" w14:textId="77777777" w:rsidR="00B562A4" w:rsidRPr="00D96F1C" w:rsidRDefault="00B562A4" w:rsidP="002E7BDF">
            <w:pPr>
              <w:spacing w:line="288" w:lineRule="auto"/>
              <w:rPr>
                <w:rFonts w:ascii="Arial" w:eastAsia="Helvetica" w:hAnsi="Arial" w:cs="Arial"/>
                <w:color w:val="000000" w:themeColor="text1"/>
                <w:sz w:val="19"/>
                <w:szCs w:val="19"/>
              </w:rPr>
            </w:pPr>
          </w:p>
        </w:tc>
        <w:tc>
          <w:tcPr>
            <w:tcW w:w="2030" w:type="pct"/>
            <w:vMerge/>
            <w:vAlign w:val="center"/>
          </w:tcPr>
          <w:p w14:paraId="6D2BB735" w14:textId="77777777" w:rsidR="00B562A4" w:rsidRPr="00D96F1C" w:rsidRDefault="00B562A4" w:rsidP="002E7BDF">
            <w:pPr>
              <w:spacing w:line="288" w:lineRule="auto"/>
              <w:rPr>
                <w:rFonts w:ascii="Arial" w:eastAsia="Calibri" w:hAnsi="Arial" w:cs="Arial"/>
                <w:color w:val="000000" w:themeColor="text1"/>
                <w:sz w:val="19"/>
                <w:szCs w:val="19"/>
              </w:rPr>
            </w:pPr>
          </w:p>
        </w:tc>
        <w:tc>
          <w:tcPr>
            <w:tcW w:w="436" w:type="pct"/>
            <w:vMerge/>
            <w:vAlign w:val="center"/>
          </w:tcPr>
          <w:p w14:paraId="41204F62" w14:textId="77777777" w:rsidR="00B562A4" w:rsidRPr="00D96F1C" w:rsidRDefault="00B562A4" w:rsidP="002E7BDF">
            <w:pPr>
              <w:spacing w:line="288" w:lineRule="auto"/>
              <w:jc w:val="center"/>
              <w:rPr>
                <w:rFonts w:ascii="Arial" w:eastAsia="Calibri" w:hAnsi="Arial" w:cs="Arial"/>
                <w:color w:val="000000" w:themeColor="text1"/>
                <w:sz w:val="19"/>
                <w:szCs w:val="19"/>
              </w:rPr>
            </w:pPr>
          </w:p>
        </w:tc>
        <w:tc>
          <w:tcPr>
            <w:tcW w:w="453" w:type="pct"/>
            <w:vAlign w:val="center"/>
          </w:tcPr>
          <w:p w14:paraId="0F92486F" w14:textId="77777777" w:rsidR="00B562A4" w:rsidRPr="00D96F1C" w:rsidRDefault="00B562A4" w:rsidP="002E7BDF">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Helvetica" w:hAnsi="Arial" w:cs="Arial"/>
                <w:color w:val="000000" w:themeColor="text1"/>
                <w:sz w:val="19"/>
                <w:szCs w:val="19"/>
                <w:u w:color="000000"/>
                <w:bdr w:val="nil"/>
              </w:rPr>
              <w:t>nie</w:t>
            </w:r>
          </w:p>
        </w:tc>
        <w:tc>
          <w:tcPr>
            <w:tcW w:w="1118" w:type="pct"/>
            <w:tcBorders>
              <w:top w:val="single" w:sz="4" w:space="0" w:color="auto"/>
              <w:left w:val="single" w:sz="4" w:space="0" w:color="auto"/>
              <w:bottom w:val="single" w:sz="4" w:space="0" w:color="auto"/>
              <w:right w:val="single" w:sz="4" w:space="0" w:color="auto"/>
            </w:tcBorders>
            <w:vAlign w:val="center"/>
          </w:tcPr>
          <w:p w14:paraId="79F17807" w14:textId="26232D9A" w:rsidR="00B562A4" w:rsidRPr="00D96F1C" w:rsidRDefault="00B562A4" w:rsidP="002E7BDF">
            <w:pPr>
              <w:spacing w:line="288" w:lineRule="auto"/>
              <w:jc w:val="both"/>
              <w:rPr>
                <w:rFonts w:ascii="Arial" w:eastAsia="Calibri" w:hAnsi="Arial" w:cs="Arial"/>
                <w:color w:val="000000" w:themeColor="text1"/>
                <w:sz w:val="19"/>
                <w:szCs w:val="19"/>
              </w:rPr>
            </w:pPr>
            <w:r w:rsidRPr="003A16B3">
              <w:rPr>
                <w:rFonts w:ascii="Arial" w:eastAsia="Helvetica" w:hAnsi="Arial" w:cs="Arial"/>
                <w:color w:val="000000" w:themeColor="text1"/>
                <w:sz w:val="19"/>
                <w:szCs w:val="19"/>
              </w:rPr>
              <w:t>Zameranie projektu nie je v súlade s intervenčnou stratégiou IROP.</w:t>
            </w:r>
          </w:p>
        </w:tc>
      </w:tr>
    </w:tbl>
    <w:p w14:paraId="16698F8C" w14:textId="7D76DF8D" w:rsidR="000A09C2" w:rsidRDefault="000A09C2"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lastRenderedPageBreak/>
        <w:t>Hodnotiteľ posudzuje najmä informácie uvedené v častiach ŽoNFP: 5. Identifikácia projektu, 7. Popis projektu, 10.1</w:t>
      </w:r>
      <w:r w:rsidR="007F08CA">
        <w:rPr>
          <w:rFonts w:ascii="Arial" w:hAnsi="Arial" w:cs="Arial"/>
          <w:color w:val="000000" w:themeColor="text1"/>
          <w:sz w:val="19"/>
          <w:szCs w:val="19"/>
        </w:rPr>
        <w:t xml:space="preserve"> Aktivity projektu a očakávané</w:t>
      </w:r>
      <w:r w:rsidRPr="00D96F1C">
        <w:rPr>
          <w:rFonts w:ascii="Arial" w:hAnsi="Arial" w:cs="Arial"/>
          <w:color w:val="000000" w:themeColor="text1"/>
          <w:sz w:val="19"/>
          <w:szCs w:val="19"/>
        </w:rPr>
        <w:t xml:space="preserve"> merateľné ukazovatele, </w:t>
      </w:r>
      <w:r w:rsidR="00C804D9">
        <w:rPr>
          <w:rFonts w:ascii="Arial" w:hAnsi="Arial" w:cs="Arial"/>
          <w:color w:val="000000" w:themeColor="text1"/>
          <w:sz w:val="19"/>
          <w:szCs w:val="19"/>
        </w:rPr>
        <w:t xml:space="preserve">príloha </w:t>
      </w:r>
      <w:r w:rsidR="004A76D0">
        <w:rPr>
          <w:rFonts w:ascii="Arial" w:hAnsi="Arial" w:cs="Arial"/>
          <w:color w:val="000000" w:themeColor="text1"/>
          <w:sz w:val="19"/>
          <w:szCs w:val="19"/>
        </w:rPr>
        <w:t>Projektová dokumentácia</w:t>
      </w:r>
      <w:r w:rsidRPr="00D96F1C">
        <w:rPr>
          <w:rFonts w:ascii="Arial" w:hAnsi="Arial" w:cs="Arial"/>
          <w:color w:val="000000" w:themeColor="text1"/>
          <w:sz w:val="19"/>
          <w:szCs w:val="19"/>
        </w:rPr>
        <w:t>.</w:t>
      </w:r>
    </w:p>
    <w:p w14:paraId="6AB49AD0" w14:textId="77777777" w:rsidR="000A09C2" w:rsidRPr="00D96F1C" w:rsidRDefault="000A09C2" w:rsidP="00E03680">
      <w:pPr>
        <w:spacing w:after="6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plnenie nasledovných oblastí:</w:t>
      </w:r>
    </w:p>
    <w:p w14:paraId="0A560106" w14:textId="4EE53EA4" w:rsidR="000E5500" w:rsidRPr="00B5438E" w:rsidRDefault="000E5500" w:rsidP="00E03680">
      <w:pPr>
        <w:numPr>
          <w:ilvl w:val="0"/>
          <w:numId w:val="5"/>
        </w:numPr>
        <w:spacing w:after="60" w:line="288" w:lineRule="auto"/>
        <w:jc w:val="both"/>
        <w:rPr>
          <w:rFonts w:ascii="Arial" w:hAnsi="Arial" w:cs="Arial"/>
          <w:b/>
          <w:bCs/>
          <w:color w:val="000000" w:themeColor="text1"/>
          <w:sz w:val="19"/>
          <w:szCs w:val="19"/>
        </w:rPr>
      </w:pPr>
      <w:r w:rsidRPr="00B5438E">
        <w:rPr>
          <w:rFonts w:ascii="Arial" w:hAnsi="Arial" w:cs="Arial"/>
          <w:b/>
          <w:bCs/>
          <w:color w:val="000000" w:themeColor="text1"/>
          <w:sz w:val="19"/>
          <w:szCs w:val="19"/>
        </w:rPr>
        <w:t>súlad projektu so špecifickým cieľom 2.</w:t>
      </w:r>
      <w:r>
        <w:rPr>
          <w:rFonts w:ascii="Arial" w:hAnsi="Arial" w:cs="Arial"/>
          <w:b/>
          <w:bCs/>
          <w:color w:val="000000" w:themeColor="text1"/>
          <w:sz w:val="19"/>
          <w:szCs w:val="19"/>
        </w:rPr>
        <w:t>2.3</w:t>
      </w:r>
    </w:p>
    <w:p w14:paraId="2DA41D2B" w14:textId="495F5F22" w:rsidR="000A09C2" w:rsidRPr="000E5500" w:rsidRDefault="0007012A" w:rsidP="00E03680">
      <w:pPr>
        <w:spacing w:after="60" w:line="288" w:lineRule="auto"/>
        <w:ind w:left="709"/>
        <w:jc w:val="both"/>
        <w:rPr>
          <w:rFonts w:ascii="Arial" w:hAnsi="Arial" w:cs="Arial"/>
          <w:color w:val="000000" w:themeColor="text1"/>
          <w:sz w:val="19"/>
          <w:szCs w:val="19"/>
        </w:rPr>
      </w:pPr>
      <w:r w:rsidRPr="00D96F1C">
        <w:rPr>
          <w:rFonts w:ascii="Arial" w:hAnsi="Arial" w:cs="Arial"/>
          <w:color w:val="000000" w:themeColor="text1"/>
          <w:sz w:val="19"/>
          <w:szCs w:val="19"/>
        </w:rPr>
        <w:t>H</w:t>
      </w:r>
      <w:r w:rsidR="000A09C2" w:rsidRPr="00D96F1C">
        <w:rPr>
          <w:rFonts w:ascii="Arial" w:hAnsi="Arial" w:cs="Arial"/>
          <w:color w:val="000000" w:themeColor="text1"/>
          <w:sz w:val="19"/>
          <w:szCs w:val="19"/>
        </w:rPr>
        <w:t>odnotí sa (áno/nie), či žiadosť o NFP prispieva k cieľom PO 2 Ľahší prístup k efektívnym a kvalitnejším verejným službám, ktorým je vytvorenie podmienok pre kvalitné vzdelávanie a tým zlepšeni</w:t>
      </w:r>
      <w:r w:rsidR="000E5500">
        <w:rPr>
          <w:rFonts w:ascii="Arial" w:hAnsi="Arial" w:cs="Arial"/>
          <w:color w:val="000000" w:themeColor="text1"/>
          <w:sz w:val="19"/>
          <w:szCs w:val="19"/>
        </w:rPr>
        <w:t xml:space="preserve">e kvality života obyvateľstva </w:t>
      </w:r>
      <w:r w:rsidR="000E5500" w:rsidRPr="00BA0041">
        <w:rPr>
          <w:rFonts w:ascii="Arial" w:hAnsi="Arial" w:cs="Arial"/>
          <w:color w:val="000000" w:themeColor="text1"/>
          <w:sz w:val="19"/>
          <w:szCs w:val="19"/>
        </w:rPr>
        <w:t xml:space="preserve">a je v súlade so špecifickým cieľom </w:t>
      </w:r>
      <w:r w:rsidR="000E5500">
        <w:rPr>
          <w:rFonts w:ascii="Arial" w:hAnsi="Arial" w:cs="Arial"/>
          <w:bCs/>
          <w:color w:val="000000" w:themeColor="text1"/>
          <w:sz w:val="19"/>
          <w:szCs w:val="19"/>
        </w:rPr>
        <w:t>2.2.3</w:t>
      </w:r>
      <w:r w:rsidR="000E5500" w:rsidRPr="00BA0041">
        <w:rPr>
          <w:rFonts w:ascii="Arial" w:hAnsi="Arial" w:cs="Arial"/>
          <w:color w:val="000000" w:themeColor="text1"/>
          <w:sz w:val="19"/>
          <w:szCs w:val="19"/>
        </w:rPr>
        <w:t xml:space="preserve">, </w:t>
      </w:r>
      <w:r w:rsidR="000E5500" w:rsidRPr="000E5500">
        <w:rPr>
          <w:rFonts w:ascii="Arial" w:hAnsi="Arial" w:cs="Arial"/>
          <w:color w:val="000000" w:themeColor="text1"/>
          <w:sz w:val="19"/>
          <w:szCs w:val="19"/>
        </w:rPr>
        <w:t xml:space="preserve">ktorým je </w:t>
      </w:r>
      <w:r w:rsidR="000E5500" w:rsidRPr="000E5500">
        <w:rPr>
          <w:rFonts w:ascii="Arial" w:eastAsia="Calibri" w:hAnsi="Arial" w:cs="Arial"/>
          <w:color w:val="000000" w:themeColor="text1"/>
          <w:sz w:val="19"/>
          <w:szCs w:val="19"/>
        </w:rPr>
        <w:t>zvýšenie počtu žiakov stredných odborných škôl na praktickom vyučovaní</w:t>
      </w:r>
      <w:r w:rsidR="000E5500">
        <w:rPr>
          <w:rFonts w:ascii="Arial" w:eastAsia="Calibri" w:hAnsi="Arial" w:cs="Arial"/>
          <w:color w:val="000000" w:themeColor="text1"/>
          <w:sz w:val="19"/>
          <w:szCs w:val="19"/>
        </w:rPr>
        <w:t>.</w:t>
      </w:r>
    </w:p>
    <w:p w14:paraId="0BFFBAEA" w14:textId="002E899D" w:rsidR="000A09C2" w:rsidRPr="00D96F1C" w:rsidRDefault="00173EC5" w:rsidP="00E03680">
      <w:pPr>
        <w:numPr>
          <w:ilvl w:val="0"/>
          <w:numId w:val="5"/>
        </w:numPr>
        <w:spacing w:after="60" w:line="288" w:lineRule="auto"/>
        <w:jc w:val="both"/>
        <w:rPr>
          <w:rFonts w:ascii="Arial" w:hAnsi="Arial" w:cs="Arial"/>
          <w:b/>
          <w:color w:val="000000" w:themeColor="text1"/>
          <w:sz w:val="19"/>
          <w:szCs w:val="19"/>
        </w:rPr>
      </w:pPr>
      <w:r w:rsidRPr="00BA0041">
        <w:rPr>
          <w:rFonts w:ascii="Arial" w:hAnsi="Arial" w:cs="Arial"/>
          <w:b/>
          <w:color w:val="000000" w:themeColor="text1"/>
          <w:sz w:val="19"/>
          <w:szCs w:val="19"/>
        </w:rPr>
        <w:t xml:space="preserve">súlad cieľov projektu s očakávanými výsledkami IROP </w:t>
      </w:r>
    </w:p>
    <w:p w14:paraId="6CB250A3" w14:textId="5DC5053B" w:rsidR="000A09C2" w:rsidRPr="00D96F1C" w:rsidRDefault="000A09C2" w:rsidP="00E03680">
      <w:pPr>
        <w:spacing w:after="60" w:line="288" w:lineRule="auto"/>
        <w:ind w:left="709"/>
        <w:jc w:val="both"/>
        <w:rPr>
          <w:rFonts w:ascii="Arial" w:hAnsi="Arial" w:cs="Arial"/>
          <w:color w:val="000000" w:themeColor="text1"/>
          <w:sz w:val="19"/>
          <w:szCs w:val="19"/>
        </w:rPr>
      </w:pPr>
      <w:r w:rsidRPr="00D96F1C">
        <w:rPr>
          <w:rFonts w:ascii="Arial" w:hAnsi="Arial" w:cs="Arial"/>
          <w:bCs/>
          <w:color w:val="000000" w:themeColor="text1"/>
          <w:sz w:val="19"/>
          <w:szCs w:val="19"/>
        </w:rPr>
        <w:t xml:space="preserve">Hodnotí sa </w:t>
      </w:r>
      <w:r w:rsidRPr="00D96F1C">
        <w:rPr>
          <w:rFonts w:ascii="Arial" w:hAnsi="Arial" w:cs="Arial"/>
          <w:color w:val="000000" w:themeColor="text1"/>
          <w:sz w:val="19"/>
          <w:szCs w:val="19"/>
        </w:rPr>
        <w:t>(áno/nie)</w:t>
      </w:r>
      <w:r w:rsidRPr="00D96F1C">
        <w:rPr>
          <w:rFonts w:ascii="Arial" w:hAnsi="Arial" w:cs="Arial"/>
          <w:bCs/>
          <w:color w:val="000000" w:themeColor="text1"/>
          <w:sz w:val="19"/>
          <w:szCs w:val="19"/>
        </w:rPr>
        <w:t xml:space="preserve">, či je </w:t>
      </w:r>
      <w:r w:rsidRPr="00D96F1C">
        <w:rPr>
          <w:rFonts w:ascii="Arial" w:hAnsi="Arial" w:cs="Arial"/>
          <w:color w:val="000000" w:themeColor="text1"/>
          <w:sz w:val="19"/>
          <w:szCs w:val="19"/>
        </w:rPr>
        <w:t xml:space="preserve">žiadosť  o NFP svojimi aktivitami konzistentne </w:t>
      </w:r>
      <w:r w:rsidRPr="00173EC5">
        <w:rPr>
          <w:rFonts w:ascii="Arial" w:hAnsi="Arial" w:cs="Arial"/>
          <w:color w:val="000000" w:themeColor="text1"/>
          <w:sz w:val="19"/>
          <w:szCs w:val="19"/>
        </w:rPr>
        <w:t xml:space="preserve">zameraná na </w:t>
      </w:r>
      <w:r w:rsidRPr="00173EC5">
        <w:rPr>
          <w:rFonts w:ascii="Arial" w:hAnsi="Arial" w:cs="Arial"/>
          <w:bCs/>
          <w:color w:val="000000" w:themeColor="text1"/>
          <w:sz w:val="19"/>
          <w:szCs w:val="19"/>
        </w:rPr>
        <w:t>dosiahnutie minimálne jedného z výsledkov ŠC 2.2.</w:t>
      </w:r>
      <w:r w:rsidR="00B62A7F" w:rsidRPr="00173EC5">
        <w:rPr>
          <w:rFonts w:ascii="Arial" w:hAnsi="Arial" w:cs="Arial"/>
          <w:bCs/>
          <w:color w:val="000000" w:themeColor="text1"/>
          <w:sz w:val="19"/>
          <w:szCs w:val="19"/>
        </w:rPr>
        <w:t>3</w:t>
      </w:r>
      <w:r w:rsidR="00A56B23">
        <w:rPr>
          <w:rFonts w:ascii="Arial" w:hAnsi="Arial" w:cs="Arial"/>
          <w:bCs/>
          <w:color w:val="000000" w:themeColor="text1"/>
          <w:sz w:val="19"/>
          <w:szCs w:val="19"/>
        </w:rPr>
        <w:t xml:space="preserve"> </w:t>
      </w:r>
      <w:r w:rsidR="00A56B23" w:rsidRPr="00A56B23">
        <w:rPr>
          <w:rFonts w:ascii="Arial" w:hAnsi="Arial" w:cs="Arial"/>
          <w:b/>
          <w:bCs/>
          <w:color w:val="000000" w:themeColor="text1"/>
          <w:sz w:val="19"/>
          <w:szCs w:val="19"/>
        </w:rPr>
        <w:t xml:space="preserve">- </w:t>
      </w:r>
      <w:r w:rsidR="00A56B23" w:rsidRPr="00A56B23">
        <w:rPr>
          <w:rFonts w:ascii="Arial" w:hAnsi="Arial" w:cs="Arial"/>
          <w:bCs/>
          <w:color w:val="000000" w:themeColor="text1"/>
          <w:sz w:val="19"/>
          <w:szCs w:val="19"/>
        </w:rPr>
        <w:t>Zvýšenie počtu žiakov stredných odborných škôl na praktickom vyučovaní</w:t>
      </w:r>
      <w:r w:rsidRPr="00A56B23">
        <w:rPr>
          <w:rFonts w:ascii="Arial" w:hAnsi="Arial" w:cs="Arial"/>
          <w:bCs/>
          <w:color w:val="000000" w:themeColor="text1"/>
          <w:sz w:val="19"/>
          <w:szCs w:val="19"/>
        </w:rPr>
        <w:t>,</w:t>
      </w:r>
      <w:r w:rsidRPr="00173EC5">
        <w:rPr>
          <w:rFonts w:ascii="Arial" w:hAnsi="Arial" w:cs="Arial"/>
          <w:bCs/>
          <w:color w:val="000000" w:themeColor="text1"/>
          <w:sz w:val="19"/>
          <w:szCs w:val="19"/>
        </w:rPr>
        <w:t xml:space="preserve"> ktoré</w:t>
      </w:r>
      <w:r w:rsidRPr="00D96F1C">
        <w:rPr>
          <w:rFonts w:ascii="Arial" w:hAnsi="Arial" w:cs="Arial"/>
          <w:bCs/>
          <w:color w:val="000000" w:themeColor="text1"/>
          <w:sz w:val="19"/>
          <w:szCs w:val="19"/>
        </w:rPr>
        <w:t xml:space="preserve"> </w:t>
      </w:r>
      <w:r w:rsidRPr="00D96F1C">
        <w:rPr>
          <w:rFonts w:ascii="Arial" w:hAnsi="Arial" w:cs="Arial"/>
          <w:color w:val="000000" w:themeColor="text1"/>
          <w:sz w:val="19"/>
          <w:szCs w:val="19"/>
        </w:rPr>
        <w:t>sú definované nasledovne: </w:t>
      </w:r>
    </w:p>
    <w:p w14:paraId="619A3B34" w14:textId="371E5AB7" w:rsidR="00366994" w:rsidRPr="00D96F1C" w:rsidRDefault="00366994"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posilnenie systému odborného vzdelávania a prípravy a zvýšenie jeho atraktívnosti  v kontexte celoživotného vzdelávania vytvorením regionálne/miestne špecifick</w:t>
      </w:r>
      <w:r w:rsidR="007A158F">
        <w:rPr>
          <w:rFonts w:ascii="Arial" w:hAnsi="Arial" w:cs="Arial"/>
          <w:color w:val="000000" w:themeColor="text1"/>
          <w:sz w:val="19"/>
          <w:szCs w:val="19"/>
          <w:lang w:val="sk-SK"/>
        </w:rPr>
        <w:t>y zameranej ponuky vzdelávania,</w:t>
      </w:r>
    </w:p>
    <w:p w14:paraId="74DE37B1" w14:textId="6FA6A05B" w:rsidR="00366994" w:rsidRPr="00D96F1C" w:rsidRDefault="00366994"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 xml:space="preserve">zlepšenie podmienok pre uplatnenie absolventov odborného vzdelávania  a </w:t>
      </w:r>
      <w:r w:rsidR="007A158F">
        <w:rPr>
          <w:rFonts w:ascii="Arial" w:hAnsi="Arial" w:cs="Arial"/>
          <w:color w:val="000000" w:themeColor="text1"/>
          <w:sz w:val="19"/>
          <w:szCs w:val="19"/>
          <w:lang w:val="sk-SK"/>
        </w:rPr>
        <w:t>prípravy pre potreby trhu práce,</w:t>
      </w:r>
    </w:p>
    <w:p w14:paraId="0C0B8088" w14:textId="0DEBADE7" w:rsidR="00366994" w:rsidRPr="00D96F1C" w:rsidRDefault="00366994"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zlepšenie materiálno-technického vybavenia stredných odborných škôl, stredísk praktického vyučovania, školských hospodá</w:t>
      </w:r>
      <w:r w:rsidR="007A158F">
        <w:rPr>
          <w:rFonts w:ascii="Arial" w:hAnsi="Arial" w:cs="Arial"/>
          <w:color w:val="000000" w:themeColor="text1"/>
          <w:sz w:val="19"/>
          <w:szCs w:val="19"/>
          <w:lang w:val="sk-SK"/>
        </w:rPr>
        <w:t>rstiev, stredísk odbornej praxe,</w:t>
      </w:r>
    </w:p>
    <w:p w14:paraId="304EA55E" w14:textId="710807D2" w:rsidR="00366994" w:rsidRPr="00D96F1C" w:rsidRDefault="00366994"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zlepšenie materiálno-technického vybavenia centier o</w:t>
      </w:r>
      <w:r w:rsidR="0007012A" w:rsidRPr="00D96F1C">
        <w:rPr>
          <w:rFonts w:ascii="Arial" w:hAnsi="Arial" w:cs="Arial"/>
          <w:color w:val="000000" w:themeColor="text1"/>
          <w:sz w:val="19"/>
          <w:szCs w:val="19"/>
          <w:lang w:val="sk-SK"/>
        </w:rPr>
        <w:t>db</w:t>
      </w:r>
      <w:r w:rsidR="007A158F">
        <w:rPr>
          <w:rFonts w:ascii="Arial" w:hAnsi="Arial" w:cs="Arial"/>
          <w:color w:val="000000" w:themeColor="text1"/>
          <w:sz w:val="19"/>
          <w:szCs w:val="19"/>
          <w:lang w:val="sk-SK"/>
        </w:rPr>
        <w:t>orného vzdelávania a prípravy,</w:t>
      </w:r>
    </w:p>
    <w:p w14:paraId="542AD752" w14:textId="4D53281D" w:rsidR="00366994" w:rsidRPr="00D96F1C" w:rsidRDefault="00366994"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vytvorenie technických podmienok pre inkluzíve vzdelávanie, a tým rozšírenie ponuky vzdelávania pre zn</w:t>
      </w:r>
      <w:r w:rsidR="007A158F">
        <w:rPr>
          <w:rFonts w:ascii="Arial" w:hAnsi="Arial" w:cs="Arial"/>
          <w:color w:val="000000" w:themeColor="text1"/>
          <w:sz w:val="19"/>
          <w:szCs w:val="19"/>
          <w:lang w:val="sk-SK"/>
        </w:rPr>
        <w:t>evýhodnené skupiny obyvateľstva,</w:t>
      </w:r>
    </w:p>
    <w:p w14:paraId="0A934C45" w14:textId="73D863BD" w:rsidR="00366994" w:rsidRPr="00D96F1C" w:rsidRDefault="00366994"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vytvorenie podmienok na zvýšenie počtu žiakov zúčastňujúcich sa praktického vyučovania priamo u zamestnávateľa a spoločnýc</w:t>
      </w:r>
      <w:r w:rsidR="007A158F">
        <w:rPr>
          <w:rFonts w:ascii="Arial" w:hAnsi="Arial" w:cs="Arial"/>
          <w:color w:val="000000" w:themeColor="text1"/>
          <w:sz w:val="19"/>
          <w:szCs w:val="19"/>
          <w:lang w:val="sk-SK"/>
        </w:rPr>
        <w:t>h modelov ďalšieho vzdelávania,</w:t>
      </w:r>
    </w:p>
    <w:p w14:paraId="4FE1A09F" w14:textId="56F7B288" w:rsidR="00366994" w:rsidRPr="00D96F1C" w:rsidRDefault="00366994"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vytvorenie podmienok pre poskytovanie celoživotného vzdelávania prostredníctvom prepojenia siete centier odborného vzdelávania a prípravy so zamestnávateľmi a terciárnym sektorom.</w:t>
      </w:r>
    </w:p>
    <w:p w14:paraId="089ABBD8" w14:textId="77777777" w:rsidR="00704D91" w:rsidRDefault="000A09C2" w:rsidP="00E03680">
      <w:pPr>
        <w:numPr>
          <w:ilvl w:val="0"/>
          <w:numId w:val="5"/>
        </w:numPr>
        <w:spacing w:after="60" w:line="288" w:lineRule="auto"/>
        <w:jc w:val="both"/>
        <w:rPr>
          <w:rFonts w:ascii="Arial" w:hAnsi="Arial" w:cs="Arial"/>
          <w:b/>
          <w:bCs/>
          <w:color w:val="000000" w:themeColor="text1"/>
          <w:sz w:val="19"/>
          <w:szCs w:val="19"/>
        </w:rPr>
      </w:pPr>
      <w:r w:rsidRPr="00A56B23">
        <w:rPr>
          <w:rFonts w:ascii="Arial" w:hAnsi="Arial" w:cs="Arial"/>
          <w:b/>
          <w:bCs/>
          <w:color w:val="000000" w:themeColor="text1"/>
          <w:sz w:val="19"/>
          <w:szCs w:val="19"/>
        </w:rPr>
        <w:t xml:space="preserve">súlad </w:t>
      </w:r>
      <w:r w:rsidR="006E1FE4" w:rsidRPr="00A56B23">
        <w:rPr>
          <w:rFonts w:ascii="Arial" w:hAnsi="Arial" w:cs="Arial"/>
          <w:b/>
          <w:bCs/>
          <w:color w:val="000000" w:themeColor="text1"/>
          <w:sz w:val="19"/>
          <w:szCs w:val="19"/>
        </w:rPr>
        <w:t xml:space="preserve">hlavných </w:t>
      </w:r>
      <w:r w:rsidRPr="00A56B23">
        <w:rPr>
          <w:rFonts w:ascii="Arial" w:hAnsi="Arial" w:cs="Arial"/>
          <w:b/>
          <w:bCs/>
          <w:color w:val="000000" w:themeColor="text1"/>
          <w:sz w:val="19"/>
          <w:szCs w:val="19"/>
        </w:rPr>
        <w:t xml:space="preserve">aktivít projektu s </w:t>
      </w:r>
      <w:r w:rsidR="00A56B23" w:rsidRPr="00A56B23">
        <w:rPr>
          <w:rFonts w:ascii="Arial" w:hAnsi="Arial" w:cs="Arial"/>
          <w:b/>
          <w:bCs/>
          <w:color w:val="000000" w:themeColor="text1"/>
          <w:sz w:val="19"/>
          <w:szCs w:val="19"/>
        </w:rPr>
        <w:t>definovanými oprávnenými aktivitami</w:t>
      </w:r>
      <w:r w:rsidR="00A56B23" w:rsidRPr="00A56B23" w:rsidDel="00926CF2">
        <w:rPr>
          <w:rFonts w:ascii="Arial" w:hAnsi="Arial" w:cs="Arial"/>
          <w:b/>
          <w:bCs/>
          <w:color w:val="000000" w:themeColor="text1"/>
          <w:sz w:val="19"/>
          <w:szCs w:val="19"/>
        </w:rPr>
        <w:t xml:space="preserve"> </w:t>
      </w:r>
      <w:r w:rsidR="00A56B23" w:rsidRPr="00A56B23">
        <w:rPr>
          <w:rFonts w:ascii="Arial" w:hAnsi="Arial" w:cs="Arial"/>
          <w:b/>
          <w:bCs/>
          <w:color w:val="000000" w:themeColor="text1"/>
          <w:sz w:val="19"/>
          <w:szCs w:val="19"/>
        </w:rPr>
        <w:t xml:space="preserve">IROP </w:t>
      </w:r>
    </w:p>
    <w:p w14:paraId="087AD994" w14:textId="3324F9E7" w:rsidR="000A09C2" w:rsidRPr="00A56B23" w:rsidRDefault="000A09C2" w:rsidP="00E03680">
      <w:pPr>
        <w:spacing w:after="60" w:line="288" w:lineRule="auto"/>
        <w:ind w:left="720"/>
        <w:jc w:val="both"/>
        <w:rPr>
          <w:rFonts w:ascii="Arial" w:hAnsi="Arial" w:cs="Arial"/>
          <w:b/>
          <w:color w:val="000000" w:themeColor="text1"/>
          <w:sz w:val="19"/>
          <w:szCs w:val="19"/>
        </w:rPr>
      </w:pPr>
      <w:r w:rsidRPr="00A56B23">
        <w:rPr>
          <w:rFonts w:ascii="Arial" w:hAnsi="Arial" w:cs="Arial"/>
          <w:color w:val="000000" w:themeColor="text1"/>
          <w:sz w:val="19"/>
          <w:szCs w:val="19"/>
        </w:rPr>
        <w:t xml:space="preserve">Hodnotí sa (áno/nie), či je žiadosť o NFP </w:t>
      </w:r>
      <w:r w:rsidR="00A56B23" w:rsidRPr="00A56B23">
        <w:rPr>
          <w:rFonts w:ascii="Arial" w:hAnsi="Arial" w:cs="Arial"/>
          <w:color w:val="000000" w:themeColor="text1"/>
          <w:sz w:val="19"/>
          <w:szCs w:val="19"/>
        </w:rPr>
        <w:t>v súlade s definovanými oprávnenými aktivitami IROP</w:t>
      </w:r>
      <w:r w:rsidR="00A56B23">
        <w:rPr>
          <w:rFonts w:ascii="Arial" w:hAnsi="Arial" w:cs="Arial"/>
          <w:color w:val="000000" w:themeColor="text1"/>
          <w:sz w:val="19"/>
          <w:szCs w:val="19"/>
        </w:rPr>
        <w:t xml:space="preserve"> (</w:t>
      </w:r>
      <w:r w:rsidR="00A56B23" w:rsidRPr="00A56B23">
        <w:rPr>
          <w:rFonts w:ascii="Arial" w:hAnsi="Arial" w:cs="Arial"/>
          <w:color w:val="000000" w:themeColor="text1"/>
          <w:sz w:val="19"/>
          <w:szCs w:val="19"/>
        </w:rPr>
        <w:t>pri zachovaní podmienok výzvy ohľadom realizácie jednotlivých aktivít):</w:t>
      </w:r>
    </w:p>
    <w:p w14:paraId="1393CCB0" w14:textId="65BAF17B" w:rsidR="00662366" w:rsidRPr="00D96F1C" w:rsidRDefault="00C6568E"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obs</w:t>
      </w:r>
      <w:r w:rsidR="00662366" w:rsidRPr="00D96F1C">
        <w:rPr>
          <w:rFonts w:ascii="Arial" w:hAnsi="Arial" w:cs="Arial"/>
          <w:color w:val="000000" w:themeColor="text1"/>
          <w:sz w:val="19"/>
          <w:szCs w:val="19"/>
          <w:lang w:val="sk-SK"/>
        </w:rPr>
        <w:t>tara</w:t>
      </w:r>
      <w:r w:rsidR="00D76BA3" w:rsidRPr="00D96F1C">
        <w:rPr>
          <w:rFonts w:ascii="Arial" w:hAnsi="Arial" w:cs="Arial"/>
          <w:color w:val="000000" w:themeColor="text1"/>
          <w:sz w:val="19"/>
          <w:szCs w:val="19"/>
          <w:lang w:val="sk-SK"/>
        </w:rPr>
        <w:t>nie a modernizácia  materiálno-</w:t>
      </w:r>
      <w:r w:rsidR="00662366" w:rsidRPr="00D96F1C">
        <w:rPr>
          <w:rFonts w:ascii="Arial" w:hAnsi="Arial" w:cs="Arial"/>
          <w:color w:val="000000" w:themeColor="text1"/>
          <w:sz w:val="19"/>
          <w:szCs w:val="19"/>
          <w:lang w:val="sk-SK"/>
        </w:rPr>
        <w:t>technického vybavenia odborných pracovísk pre praktické vyučovanie, odborný výcvik, odbornú prax, celoživotné vzdelávanie, jazykových učební, odborných dielní, odborných učební, knižníc, prednáškových a vyučovacích miestností na stredných odborných školách, centrách odborného vzdelávania a prípravy, strediskách odbornej praxe, strediskách praktického vyučovania a školských hospodárstvach a </w:t>
      </w:r>
      <w:r w:rsidR="005A7C9C">
        <w:rPr>
          <w:rFonts w:ascii="Arial" w:hAnsi="Arial" w:cs="Arial"/>
          <w:color w:val="000000" w:themeColor="text1"/>
          <w:sz w:val="19"/>
          <w:szCs w:val="19"/>
          <w:lang w:val="sk-SK"/>
        </w:rPr>
        <w:t>s tým súvisiace stavebné úpravy,</w:t>
      </w:r>
    </w:p>
    <w:p w14:paraId="74BC8A35" w14:textId="70C5C8F5" w:rsidR="00662366" w:rsidRPr="00D96F1C" w:rsidRDefault="00C6568E"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obs</w:t>
      </w:r>
      <w:r w:rsidR="00662366" w:rsidRPr="00D96F1C">
        <w:rPr>
          <w:rFonts w:ascii="Arial" w:hAnsi="Arial" w:cs="Arial"/>
          <w:color w:val="000000" w:themeColor="text1"/>
          <w:sz w:val="19"/>
          <w:szCs w:val="19"/>
          <w:lang w:val="sk-SK"/>
        </w:rPr>
        <w:t xml:space="preserve">taranie a modernizácia  materiálno-technického vybavenia internátov a s tým súvisiace stavebné úpravy vrátane </w:t>
      </w:r>
      <w:r w:rsidR="005A7C9C">
        <w:rPr>
          <w:rFonts w:ascii="Arial" w:hAnsi="Arial" w:cs="Arial"/>
          <w:color w:val="000000" w:themeColor="text1"/>
          <w:sz w:val="19"/>
          <w:szCs w:val="19"/>
          <w:lang w:val="sk-SK"/>
        </w:rPr>
        <w:t>prvkov inkluzívneho vzdelávania,</w:t>
      </w:r>
    </w:p>
    <w:p w14:paraId="3D332D5D" w14:textId="59B39FFE" w:rsidR="00D76BA3" w:rsidRPr="00D96F1C" w:rsidRDefault="00C6568E"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prí</w:t>
      </w:r>
      <w:r w:rsidR="00662366" w:rsidRPr="00D96F1C">
        <w:rPr>
          <w:rFonts w:ascii="Arial" w:hAnsi="Arial" w:cs="Arial"/>
          <w:color w:val="000000" w:themeColor="text1"/>
          <w:sz w:val="19"/>
          <w:szCs w:val="19"/>
          <w:lang w:val="sk-SK"/>
        </w:rPr>
        <w:t xml:space="preserve">stavba, nadstavba, stavebné úpravy a rekonštrukcia vonkajších a vnútorných priestorov a areálov stredných odborných škôl, centier odborného vzdelávania a prípravy, stredísk odbornej praxe, stredísk praktického vyučovania a školského hospodárstva, súvisiacich </w:t>
      </w:r>
      <w:r w:rsidR="004F4E79" w:rsidRPr="00D96F1C">
        <w:rPr>
          <w:rFonts w:ascii="Arial" w:hAnsi="Arial" w:cs="Arial"/>
          <w:color w:val="000000" w:themeColor="text1"/>
          <w:sz w:val="19"/>
          <w:szCs w:val="19"/>
          <w:lang w:val="sk-SK"/>
        </w:rPr>
        <w:t>s vytvorením a činnosťou</w:t>
      </w:r>
      <w:r w:rsidR="00662366" w:rsidRPr="00D96F1C">
        <w:rPr>
          <w:rFonts w:ascii="Arial" w:hAnsi="Arial" w:cs="Arial"/>
          <w:color w:val="000000" w:themeColor="text1"/>
          <w:sz w:val="19"/>
          <w:szCs w:val="19"/>
          <w:lang w:val="sk-SK"/>
        </w:rPr>
        <w:t xml:space="preserve"> centier o</w:t>
      </w:r>
      <w:r w:rsidR="005A7C9C">
        <w:rPr>
          <w:rFonts w:ascii="Arial" w:hAnsi="Arial" w:cs="Arial"/>
          <w:color w:val="000000" w:themeColor="text1"/>
          <w:sz w:val="19"/>
          <w:szCs w:val="19"/>
          <w:lang w:val="sk-SK"/>
        </w:rPr>
        <w:t>dborného vzdelávania a prípravy,</w:t>
      </w:r>
    </w:p>
    <w:p w14:paraId="16EE6534" w14:textId="12E1B9FF" w:rsidR="00BE6588" w:rsidRDefault="00C6568E" w:rsidP="00E03680">
      <w:pPr>
        <w:pStyle w:val="Odsekzoznamu"/>
        <w:numPr>
          <w:ilvl w:val="0"/>
          <w:numId w:val="7"/>
        </w:numPr>
        <w:tabs>
          <w:tab w:val="num" w:pos="720"/>
        </w:tabs>
        <w:spacing w:after="0" w:line="288" w:lineRule="auto"/>
        <w:ind w:left="1134" w:hanging="357"/>
        <w:contextualSpacing w:val="0"/>
        <w:jc w:val="both"/>
        <w:rPr>
          <w:rFonts w:ascii="Arial" w:eastAsiaTheme="minorHAnsi" w:hAnsi="Arial" w:cs="Arial"/>
          <w:color w:val="000000" w:themeColor="text1"/>
          <w:sz w:val="19"/>
          <w:szCs w:val="19"/>
          <w:lang w:val="sk-SK" w:bidi="ar-SA"/>
        </w:rPr>
      </w:pPr>
      <w:r w:rsidRPr="00D96F1C">
        <w:rPr>
          <w:rFonts w:ascii="Arial" w:hAnsi="Arial" w:cs="Arial"/>
          <w:color w:val="000000" w:themeColor="text1"/>
          <w:sz w:val="19"/>
          <w:szCs w:val="19"/>
          <w:lang w:val="sk-SK"/>
        </w:rPr>
        <w:t>vy</w:t>
      </w:r>
      <w:r w:rsidR="00662366" w:rsidRPr="00D96F1C">
        <w:rPr>
          <w:rFonts w:ascii="Arial" w:hAnsi="Arial" w:cs="Arial"/>
          <w:color w:val="000000" w:themeColor="text1"/>
          <w:sz w:val="19"/>
          <w:szCs w:val="19"/>
          <w:lang w:val="sk-SK"/>
        </w:rPr>
        <w:t>tvorenie podnikateľského inkubátora - prístavbou, nadstavbou, stavebnými úpravami alebo rekonštrukciou vnútorných priestorov centier odborného vzdelávania a prípravy a nákup materiálno-technického vybavenia do podnikateľského inkubátora vrátane</w:t>
      </w:r>
      <w:r w:rsidR="00662366" w:rsidRPr="00D96F1C">
        <w:rPr>
          <w:rFonts w:ascii="Arial" w:eastAsiaTheme="minorHAnsi" w:hAnsi="Arial" w:cs="Arial"/>
          <w:color w:val="000000" w:themeColor="text1"/>
          <w:sz w:val="19"/>
          <w:szCs w:val="19"/>
          <w:lang w:val="sk-SK" w:bidi="ar-SA"/>
        </w:rPr>
        <w:t xml:space="preserve"> vybavenia vysokorýchlostný</w:t>
      </w:r>
      <w:r w:rsidR="0007012A" w:rsidRPr="00D96F1C">
        <w:rPr>
          <w:rFonts w:ascii="Arial" w:eastAsiaTheme="minorHAnsi" w:hAnsi="Arial" w:cs="Arial"/>
          <w:color w:val="000000" w:themeColor="text1"/>
          <w:sz w:val="19"/>
          <w:szCs w:val="19"/>
          <w:lang w:val="sk-SK" w:bidi="ar-SA"/>
        </w:rPr>
        <w:t>m internetovým pripojením a</w:t>
      </w:r>
      <w:r w:rsidR="00BE6588">
        <w:rPr>
          <w:rFonts w:ascii="Arial" w:eastAsiaTheme="minorHAnsi" w:hAnsi="Arial" w:cs="Arial"/>
          <w:color w:val="000000" w:themeColor="text1"/>
          <w:sz w:val="19"/>
          <w:szCs w:val="19"/>
          <w:lang w:val="sk-SK" w:bidi="ar-SA"/>
        </w:rPr>
        <w:t> </w:t>
      </w:r>
      <w:r w:rsidR="0007012A" w:rsidRPr="00D96F1C">
        <w:rPr>
          <w:rFonts w:ascii="Arial" w:eastAsiaTheme="minorHAnsi" w:hAnsi="Arial" w:cs="Arial"/>
          <w:color w:val="000000" w:themeColor="text1"/>
          <w:sz w:val="19"/>
          <w:szCs w:val="19"/>
          <w:lang w:val="sk-SK" w:bidi="ar-SA"/>
        </w:rPr>
        <w:t>IKT</w:t>
      </w:r>
      <w:r w:rsidR="00BE6588">
        <w:rPr>
          <w:rFonts w:ascii="Arial" w:eastAsiaTheme="minorHAnsi" w:hAnsi="Arial" w:cs="Arial"/>
          <w:color w:val="000000" w:themeColor="text1"/>
          <w:sz w:val="19"/>
          <w:szCs w:val="19"/>
          <w:lang w:val="sk-SK" w:bidi="ar-SA"/>
        </w:rPr>
        <w:t>,</w:t>
      </w:r>
    </w:p>
    <w:p w14:paraId="78FFB03F" w14:textId="78A93331" w:rsidR="00662366" w:rsidRDefault="00BE6588" w:rsidP="00E03680">
      <w:pPr>
        <w:pStyle w:val="Odsekzoznamu"/>
        <w:numPr>
          <w:ilvl w:val="0"/>
          <w:numId w:val="7"/>
        </w:numPr>
        <w:tabs>
          <w:tab w:val="num" w:pos="720"/>
        </w:tabs>
        <w:spacing w:after="0" w:line="288" w:lineRule="auto"/>
        <w:ind w:left="1134" w:hanging="357"/>
        <w:contextualSpacing w:val="0"/>
        <w:jc w:val="both"/>
        <w:rPr>
          <w:rFonts w:ascii="Arial" w:eastAsiaTheme="minorHAnsi" w:hAnsi="Arial" w:cs="Arial"/>
          <w:color w:val="000000" w:themeColor="text1"/>
          <w:sz w:val="19"/>
          <w:szCs w:val="19"/>
          <w:lang w:val="sk-SK" w:bidi="ar-SA"/>
        </w:rPr>
      </w:pPr>
      <w:r w:rsidRPr="00BE6588">
        <w:rPr>
          <w:rFonts w:ascii="Arial" w:eastAsiaTheme="minorHAnsi" w:hAnsi="Arial" w:cs="Arial"/>
          <w:color w:val="000000" w:themeColor="text1"/>
          <w:sz w:val="19"/>
          <w:szCs w:val="19"/>
          <w:lang w:val="sk-SK" w:bidi="ar-SA"/>
        </w:rPr>
        <w:t>zvýšenie energetickej hospodárnosti budov stredných odborných škôl, centier odborného vzdelávania a prípravy, stredísk odbornej praxe, stredísk praktického vyučovania, školských hospodárstiev vrátane internátov</w:t>
      </w:r>
      <w:r>
        <w:rPr>
          <w:rFonts w:ascii="Arial" w:eastAsiaTheme="minorHAnsi" w:hAnsi="Arial" w:cs="Arial"/>
          <w:color w:val="000000" w:themeColor="text1"/>
          <w:sz w:val="19"/>
          <w:szCs w:val="19"/>
          <w:lang w:val="sk-SK" w:bidi="ar-SA"/>
        </w:rPr>
        <w:t>.</w:t>
      </w:r>
    </w:p>
    <w:p w14:paraId="6291C0B3" w14:textId="469A3540" w:rsidR="009E1537" w:rsidRPr="009E1537" w:rsidRDefault="009E1537" w:rsidP="00E03680">
      <w:pPr>
        <w:numPr>
          <w:ilvl w:val="0"/>
          <w:numId w:val="6"/>
        </w:numPr>
        <w:spacing w:after="60" w:line="288" w:lineRule="auto"/>
        <w:jc w:val="both"/>
        <w:rPr>
          <w:rFonts w:ascii="Arial" w:hAnsi="Arial" w:cs="Arial"/>
          <w:b/>
          <w:bCs/>
          <w:color w:val="000000" w:themeColor="text1"/>
          <w:sz w:val="19"/>
          <w:szCs w:val="19"/>
        </w:rPr>
      </w:pPr>
      <w:r w:rsidRPr="00F57143">
        <w:rPr>
          <w:rFonts w:ascii="Arial" w:hAnsi="Arial" w:cs="Arial"/>
          <w:b/>
          <w:bCs/>
          <w:color w:val="000000" w:themeColor="text1"/>
          <w:sz w:val="19"/>
          <w:szCs w:val="19"/>
        </w:rPr>
        <w:t xml:space="preserve">súlad projektu s hlavnými zásadami výberu operácií </w:t>
      </w:r>
      <w:r w:rsidR="00A56B23">
        <w:rPr>
          <w:rFonts w:ascii="Arial" w:hAnsi="Arial" w:cs="Arial"/>
          <w:b/>
          <w:bCs/>
          <w:color w:val="000000" w:themeColor="text1"/>
          <w:sz w:val="19"/>
          <w:szCs w:val="19"/>
        </w:rPr>
        <w:t>pre SC 2.2.3</w:t>
      </w:r>
    </w:p>
    <w:p w14:paraId="51EDAAC2" w14:textId="06586802" w:rsidR="009E1537" w:rsidRDefault="009E1537" w:rsidP="00E03680">
      <w:pPr>
        <w:pStyle w:val="Odsekzoznamu"/>
        <w:spacing w:after="60" w:line="288" w:lineRule="auto"/>
        <w:contextualSpacing w:val="0"/>
        <w:jc w:val="both"/>
        <w:rPr>
          <w:rFonts w:ascii="Arial" w:hAnsi="Arial" w:cs="Arial"/>
          <w:color w:val="000000" w:themeColor="text1"/>
          <w:sz w:val="19"/>
          <w:szCs w:val="19"/>
        </w:rPr>
      </w:pPr>
      <w:r w:rsidRPr="00F57143">
        <w:rPr>
          <w:rFonts w:ascii="Arial" w:hAnsi="Arial" w:cs="Arial"/>
          <w:color w:val="000000" w:themeColor="text1"/>
          <w:sz w:val="19"/>
          <w:szCs w:val="19"/>
        </w:rPr>
        <w:lastRenderedPageBreak/>
        <w:t xml:space="preserve">Hodnotí sa (áno/nie), či je ŽoNFP v súlade s nižšie uvedenými zásadami výberu operácií. ŽoNFP musí byť v súlade </w:t>
      </w:r>
      <w:r w:rsidR="00704D91" w:rsidRPr="00080293">
        <w:rPr>
          <w:rFonts w:ascii="Arial" w:hAnsi="Arial" w:cs="Arial"/>
          <w:color w:val="000000" w:themeColor="text1"/>
          <w:sz w:val="19"/>
          <w:szCs w:val="19"/>
        </w:rPr>
        <w:t>so zásadami výberu operácií, ktoré sú relevantné pre projekt, a to primerane a v kontexte podmienok výzvy</w:t>
      </w:r>
      <w:r>
        <w:rPr>
          <w:rFonts w:ascii="Arial" w:hAnsi="Arial" w:cs="Arial"/>
          <w:color w:val="000000" w:themeColor="text1"/>
          <w:sz w:val="19"/>
          <w:szCs w:val="19"/>
        </w:rPr>
        <w:t>:</w:t>
      </w:r>
    </w:p>
    <w:p w14:paraId="6ADA66B1" w14:textId="75F082ED" w:rsidR="00E93AC6" w:rsidRPr="00E93AC6" w:rsidRDefault="00711F56"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Pr>
          <w:rFonts w:ascii="Arial" w:hAnsi="Arial" w:cs="Arial"/>
          <w:color w:val="000000" w:themeColor="text1"/>
          <w:sz w:val="19"/>
          <w:szCs w:val="19"/>
          <w:lang w:val="sk-SK"/>
        </w:rPr>
        <w:t xml:space="preserve">projekt </w:t>
      </w:r>
      <w:r w:rsidR="00E93AC6" w:rsidRPr="00E93AC6">
        <w:rPr>
          <w:rFonts w:ascii="Arial" w:hAnsi="Arial" w:cs="Arial"/>
          <w:color w:val="000000" w:themeColor="text1"/>
          <w:sz w:val="19"/>
          <w:szCs w:val="19"/>
          <w:lang w:val="sk-SK"/>
        </w:rPr>
        <w:t>je v súlade s regionálnymi stratégiami odborného vzdelávania a prípravy,</w:t>
      </w:r>
    </w:p>
    <w:p w14:paraId="57A27D0D" w14:textId="26651016" w:rsidR="00E93AC6" w:rsidRPr="00E93AC6" w:rsidRDefault="00711F56"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Pr>
          <w:rFonts w:ascii="Arial" w:hAnsi="Arial" w:cs="Arial"/>
          <w:color w:val="000000" w:themeColor="text1"/>
          <w:sz w:val="19"/>
          <w:szCs w:val="19"/>
          <w:lang w:val="sk-SK"/>
        </w:rPr>
        <w:t>projekt</w:t>
      </w:r>
      <w:r w:rsidRPr="00E93AC6">
        <w:rPr>
          <w:rFonts w:ascii="Arial" w:hAnsi="Arial" w:cs="Arial"/>
          <w:color w:val="000000" w:themeColor="text1"/>
          <w:sz w:val="19"/>
          <w:szCs w:val="19"/>
          <w:lang w:val="sk-SK"/>
        </w:rPr>
        <w:t xml:space="preserve"> </w:t>
      </w:r>
      <w:r w:rsidR="00E93AC6" w:rsidRPr="00E93AC6">
        <w:rPr>
          <w:rFonts w:ascii="Arial" w:hAnsi="Arial" w:cs="Arial"/>
          <w:color w:val="000000" w:themeColor="text1"/>
          <w:sz w:val="19"/>
          <w:szCs w:val="19"/>
          <w:lang w:val="sk-SK"/>
        </w:rPr>
        <w:t>podporuje celoživotné vzdelávanie v súlade so zákonom č. 568/2009 o celoživotnom vzdelávaní v platnom znení,</w:t>
      </w:r>
    </w:p>
    <w:p w14:paraId="0FA4332B" w14:textId="03FA48DD" w:rsidR="00E93AC6" w:rsidRPr="00E93AC6" w:rsidRDefault="00711F56"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Pr>
          <w:rFonts w:ascii="Arial" w:hAnsi="Arial" w:cs="Arial"/>
          <w:color w:val="000000" w:themeColor="text1"/>
          <w:sz w:val="19"/>
          <w:szCs w:val="19"/>
          <w:lang w:val="sk-SK"/>
        </w:rPr>
        <w:t>projekt</w:t>
      </w:r>
      <w:r w:rsidRPr="00E93AC6">
        <w:rPr>
          <w:rFonts w:ascii="Arial" w:hAnsi="Arial" w:cs="Arial"/>
          <w:color w:val="000000" w:themeColor="text1"/>
          <w:sz w:val="19"/>
          <w:szCs w:val="19"/>
          <w:lang w:val="sk-SK"/>
        </w:rPr>
        <w:t xml:space="preserve"> </w:t>
      </w:r>
      <w:r w:rsidR="00E93AC6" w:rsidRPr="00E93AC6">
        <w:rPr>
          <w:rFonts w:ascii="Arial" w:hAnsi="Arial" w:cs="Arial"/>
          <w:color w:val="000000" w:themeColor="text1"/>
          <w:sz w:val="19"/>
          <w:szCs w:val="19"/>
          <w:lang w:val="sk-SK"/>
        </w:rPr>
        <w:t xml:space="preserve">podporuje integrovaný prístup ako komplementárnu podporu aktivít z IROP a OP ĽZ, prípadné iných OP, </w:t>
      </w:r>
    </w:p>
    <w:p w14:paraId="294BAB20" w14:textId="4F28BF8F" w:rsidR="00E93AC6" w:rsidRPr="00E93AC6" w:rsidRDefault="00711F56"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Pr>
          <w:rFonts w:ascii="Arial" w:hAnsi="Arial" w:cs="Arial"/>
          <w:color w:val="000000" w:themeColor="text1"/>
          <w:sz w:val="19"/>
          <w:szCs w:val="19"/>
          <w:lang w:val="sk-SK"/>
        </w:rPr>
        <w:t>projekt</w:t>
      </w:r>
      <w:r w:rsidRPr="00E93AC6">
        <w:rPr>
          <w:rFonts w:ascii="Arial" w:hAnsi="Arial" w:cs="Arial"/>
          <w:color w:val="000000" w:themeColor="text1"/>
          <w:sz w:val="19"/>
          <w:szCs w:val="19"/>
          <w:lang w:val="sk-SK"/>
        </w:rPr>
        <w:t xml:space="preserve"> </w:t>
      </w:r>
      <w:r w:rsidR="00E93AC6" w:rsidRPr="00E93AC6">
        <w:rPr>
          <w:rFonts w:ascii="Arial" w:hAnsi="Arial" w:cs="Arial"/>
          <w:color w:val="000000" w:themeColor="text1"/>
          <w:sz w:val="19"/>
          <w:szCs w:val="19"/>
          <w:lang w:val="sk-SK"/>
        </w:rPr>
        <w:t xml:space="preserve">cielene podporuje inkluzívne </w:t>
      </w:r>
      <w:r w:rsidR="00E93AC6" w:rsidRPr="00611D06">
        <w:rPr>
          <w:rFonts w:ascii="Arial" w:hAnsi="Arial" w:cs="Arial"/>
          <w:color w:val="000000" w:themeColor="text1"/>
          <w:sz w:val="19"/>
          <w:szCs w:val="19"/>
          <w:lang w:val="sk-SK"/>
        </w:rPr>
        <w:t>vzdelávanie</w:t>
      </w:r>
      <w:r w:rsidR="00611D06" w:rsidRPr="00611D06">
        <w:rPr>
          <w:rFonts w:ascii="Arial" w:hAnsi="Arial" w:cs="Arial"/>
          <w:color w:val="000000" w:themeColor="text1"/>
          <w:sz w:val="19"/>
          <w:szCs w:val="19"/>
          <w:lang w:val="sk-SK"/>
        </w:rPr>
        <w:t xml:space="preserve"> (</w:t>
      </w:r>
      <w:r w:rsidR="00611D06" w:rsidRPr="00611D06">
        <w:rPr>
          <w:rFonts w:ascii="Arial" w:eastAsia="Helvetica" w:hAnsi="Arial" w:cs="Arial"/>
          <w:color w:val="000000" w:themeColor="text1"/>
          <w:sz w:val="19"/>
          <w:szCs w:val="19"/>
        </w:rPr>
        <w:t>zavádzania prvkov solidarity, rovnakého zaobchádzania (nediskriminácie), komplexnosti, individuálneho prístupu, motiváciou, zásluhovosťou a spoluprácou)</w:t>
      </w:r>
      <w:r w:rsidR="00611D06" w:rsidRPr="00611D06">
        <w:rPr>
          <w:rFonts w:ascii="Arial" w:hAnsi="Arial" w:cs="Arial"/>
          <w:color w:val="000000" w:themeColor="text1"/>
          <w:sz w:val="19"/>
          <w:szCs w:val="19"/>
        </w:rPr>
        <w:t>. Cieľom inkluzívneho vzdelávania je tvoriť prostredie, v ktorom je možné uspokojiť rôznorodé vzdelávacie potreby každého jedinca v súlade s ich špecifickými potrebami. Prostredníctvom plnohodnotnej účasti na vzdelávaní, inklúzivny prístup vedie k zvyšovaniu úspešnosti detí/žiakov so špecifickými potrebami a ich predčasnému zaradeniu do špeciálnych zariadení),</w:t>
      </w:r>
    </w:p>
    <w:p w14:paraId="56F0AE6F" w14:textId="2383752B" w:rsidR="00E93AC6" w:rsidRPr="00E93AC6" w:rsidRDefault="00711F56"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Pr>
          <w:rFonts w:ascii="Arial" w:hAnsi="Arial" w:cs="Arial"/>
          <w:color w:val="000000" w:themeColor="text1"/>
          <w:sz w:val="19"/>
          <w:szCs w:val="19"/>
          <w:lang w:val="sk-SK"/>
        </w:rPr>
        <w:t>projekt</w:t>
      </w:r>
      <w:r w:rsidRPr="00E93AC6">
        <w:rPr>
          <w:rFonts w:ascii="Arial" w:hAnsi="Arial" w:cs="Arial"/>
          <w:color w:val="000000" w:themeColor="text1"/>
          <w:sz w:val="19"/>
          <w:szCs w:val="19"/>
          <w:lang w:val="sk-SK"/>
        </w:rPr>
        <w:t xml:space="preserve"> </w:t>
      </w:r>
      <w:r w:rsidR="00E93AC6" w:rsidRPr="00E93AC6">
        <w:rPr>
          <w:rFonts w:ascii="Arial" w:hAnsi="Arial" w:cs="Arial"/>
          <w:color w:val="000000" w:themeColor="text1"/>
          <w:sz w:val="19"/>
          <w:szCs w:val="19"/>
          <w:lang w:val="sk-SK"/>
        </w:rPr>
        <w:t>zabezpečuje väzbu: škola–zamestnávateľ–kraj. Musí byť deklarovaný zmluvný vzťah so zamestnávateľom, v prospech ktorého sa učebné odbory učia.</w:t>
      </w:r>
    </w:p>
    <w:p w14:paraId="6A60C0EC" w14:textId="480653B7" w:rsidR="00E93AC6" w:rsidRPr="00A0482A" w:rsidRDefault="00711F56"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Pr>
          <w:rFonts w:ascii="Arial" w:hAnsi="Arial" w:cs="Arial"/>
          <w:color w:val="000000" w:themeColor="text1"/>
          <w:sz w:val="19"/>
          <w:szCs w:val="19"/>
          <w:lang w:val="sk-SK"/>
        </w:rPr>
        <w:t>projekt</w:t>
      </w:r>
      <w:r w:rsidRPr="00E93AC6">
        <w:rPr>
          <w:rFonts w:ascii="Arial" w:hAnsi="Arial" w:cs="Arial"/>
          <w:color w:val="000000" w:themeColor="text1"/>
          <w:sz w:val="19"/>
          <w:szCs w:val="19"/>
          <w:lang w:val="sk-SK"/>
        </w:rPr>
        <w:t xml:space="preserve"> </w:t>
      </w:r>
      <w:r w:rsidR="00E93AC6" w:rsidRPr="00E93AC6">
        <w:rPr>
          <w:rFonts w:ascii="Arial" w:hAnsi="Arial" w:cs="Arial"/>
          <w:color w:val="000000" w:themeColor="text1"/>
          <w:sz w:val="19"/>
          <w:szCs w:val="19"/>
          <w:lang w:val="sk-SK"/>
        </w:rPr>
        <w:t>je prediskutovaný a podporený príslušným zamestnávateľským zväzom, stavovs</w:t>
      </w:r>
      <w:r w:rsidR="00A0482A">
        <w:rPr>
          <w:rFonts w:ascii="Arial" w:hAnsi="Arial" w:cs="Arial"/>
          <w:color w:val="000000" w:themeColor="text1"/>
          <w:sz w:val="19"/>
          <w:szCs w:val="19"/>
          <w:lang w:val="sk-SK"/>
        </w:rPr>
        <w:t xml:space="preserve">kou a profesijnou </w:t>
      </w:r>
      <w:r w:rsidR="00A0482A" w:rsidRPr="00A0482A">
        <w:rPr>
          <w:rFonts w:ascii="Arial" w:hAnsi="Arial" w:cs="Arial"/>
          <w:color w:val="000000" w:themeColor="text1"/>
          <w:sz w:val="19"/>
          <w:szCs w:val="19"/>
          <w:lang w:val="sk-SK"/>
        </w:rPr>
        <w:t>organizáciou (</w:t>
      </w:r>
      <w:r w:rsidR="00A0482A" w:rsidRPr="00A0482A">
        <w:rPr>
          <w:rFonts w:ascii="Arial" w:hAnsi="Arial" w:cs="Arial"/>
          <w:color w:val="000000" w:themeColor="text1"/>
          <w:sz w:val="19"/>
          <w:szCs w:val="19"/>
        </w:rPr>
        <w:t xml:space="preserve">jednotlivé subjekty sú relevantné v zmysle zákona </w:t>
      </w:r>
      <w:r w:rsidR="00A0482A" w:rsidRPr="00A0482A">
        <w:rPr>
          <w:rFonts w:ascii="Arial" w:eastAsia="Helvetica" w:hAnsi="Arial" w:cs="Arial"/>
          <w:color w:val="000000" w:themeColor="text1"/>
          <w:sz w:val="19"/>
          <w:szCs w:val="19"/>
        </w:rPr>
        <w:t>č. 61/2015 o odbornom vzdelávaní a príprave),</w:t>
      </w:r>
    </w:p>
    <w:p w14:paraId="5ACEEE4F" w14:textId="3AA799A5" w:rsidR="00E93AC6" w:rsidRPr="007F08CA" w:rsidRDefault="00711F56"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Pr>
          <w:rFonts w:ascii="Arial" w:hAnsi="Arial" w:cs="Arial"/>
          <w:color w:val="000000" w:themeColor="text1"/>
          <w:sz w:val="19"/>
          <w:szCs w:val="19"/>
          <w:lang w:val="sk-SK"/>
        </w:rPr>
        <w:t>projekt</w:t>
      </w:r>
      <w:r w:rsidRPr="00E93AC6">
        <w:rPr>
          <w:rFonts w:ascii="Arial" w:hAnsi="Arial" w:cs="Arial"/>
          <w:color w:val="000000" w:themeColor="text1"/>
          <w:sz w:val="19"/>
          <w:szCs w:val="19"/>
          <w:lang w:val="sk-SK"/>
        </w:rPr>
        <w:t xml:space="preserve"> </w:t>
      </w:r>
      <w:r w:rsidR="00E93AC6" w:rsidRPr="00E93AC6">
        <w:rPr>
          <w:rFonts w:ascii="Arial" w:hAnsi="Arial" w:cs="Arial"/>
          <w:color w:val="000000" w:themeColor="text1"/>
          <w:sz w:val="19"/>
          <w:szCs w:val="19"/>
          <w:lang w:val="sk-SK"/>
        </w:rPr>
        <w:t xml:space="preserve">je v súlade so zákonom č 184/2009 </w:t>
      </w:r>
      <w:r w:rsidR="002C5E49">
        <w:rPr>
          <w:rFonts w:ascii="Arial" w:hAnsi="Arial" w:cs="Arial"/>
          <w:color w:val="000000" w:themeColor="text1"/>
          <w:sz w:val="19"/>
          <w:szCs w:val="19"/>
          <w:lang w:val="sk-SK"/>
        </w:rPr>
        <w:t xml:space="preserve">Z. z. </w:t>
      </w:r>
      <w:r w:rsidR="00E93AC6" w:rsidRPr="00E93AC6">
        <w:rPr>
          <w:rFonts w:ascii="Arial" w:hAnsi="Arial" w:cs="Arial"/>
          <w:color w:val="000000" w:themeColor="text1"/>
          <w:sz w:val="19"/>
          <w:szCs w:val="19"/>
          <w:lang w:val="sk-SK"/>
        </w:rPr>
        <w:t>o </w:t>
      </w:r>
      <w:r w:rsidR="00E93AC6" w:rsidRPr="007F08CA">
        <w:rPr>
          <w:rFonts w:ascii="Arial" w:hAnsi="Arial" w:cs="Arial"/>
          <w:color w:val="000000" w:themeColor="text1"/>
          <w:sz w:val="19"/>
          <w:szCs w:val="19"/>
          <w:lang w:val="sk-SK"/>
        </w:rPr>
        <w:t>odbornom vzdelávaní a príprave v platnom znení</w:t>
      </w:r>
      <w:r w:rsidR="006D6CB9">
        <w:rPr>
          <w:rStyle w:val="Odkaznapoznmkupodiarou"/>
          <w:rFonts w:ascii="Arial" w:hAnsi="Arial"/>
          <w:color w:val="000000" w:themeColor="text1"/>
          <w:sz w:val="19"/>
          <w:szCs w:val="19"/>
          <w:lang w:val="sk-SK"/>
        </w:rPr>
        <w:footnoteReference w:id="2"/>
      </w:r>
      <w:r w:rsidR="00E93AC6" w:rsidRPr="007F08CA">
        <w:rPr>
          <w:rFonts w:ascii="Arial" w:hAnsi="Arial" w:cs="Arial"/>
          <w:color w:val="000000" w:themeColor="text1"/>
          <w:sz w:val="19"/>
          <w:szCs w:val="19"/>
          <w:lang w:val="sk-SK"/>
        </w:rPr>
        <w:t>,</w:t>
      </w:r>
    </w:p>
    <w:p w14:paraId="4F993E5D" w14:textId="240A20DD" w:rsidR="00E93AC6" w:rsidRPr="007F08CA" w:rsidRDefault="00711F56"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7F08CA">
        <w:rPr>
          <w:rFonts w:ascii="Arial" w:hAnsi="Arial" w:cs="Arial"/>
          <w:color w:val="000000" w:themeColor="text1"/>
          <w:sz w:val="19"/>
          <w:szCs w:val="19"/>
          <w:lang w:val="sk-SK"/>
        </w:rPr>
        <w:t xml:space="preserve">projekt </w:t>
      </w:r>
      <w:r w:rsidR="00E93AC6" w:rsidRPr="007F08CA">
        <w:rPr>
          <w:rFonts w:ascii="Arial" w:hAnsi="Arial" w:cs="Arial"/>
          <w:color w:val="000000" w:themeColor="text1"/>
          <w:sz w:val="19"/>
          <w:szCs w:val="19"/>
          <w:lang w:val="sk-SK"/>
        </w:rPr>
        <w:t>je v súlade s požiadavkami regionálneho trhu práce a konkurencieschopnosti regiónu,</w:t>
      </w:r>
    </w:p>
    <w:p w14:paraId="44FA64AE" w14:textId="2492B681" w:rsidR="00E93AC6" w:rsidRPr="007F08CA" w:rsidRDefault="00711F56"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7F08CA">
        <w:rPr>
          <w:rFonts w:ascii="Arial" w:hAnsi="Arial" w:cs="Arial"/>
          <w:color w:val="000000" w:themeColor="text1"/>
          <w:sz w:val="19"/>
          <w:szCs w:val="19"/>
          <w:lang w:val="sk-SK"/>
        </w:rPr>
        <w:t xml:space="preserve">projekt </w:t>
      </w:r>
      <w:r w:rsidR="00E93AC6" w:rsidRPr="007F08CA">
        <w:rPr>
          <w:rFonts w:ascii="Arial" w:hAnsi="Arial" w:cs="Arial"/>
          <w:color w:val="000000" w:themeColor="text1"/>
          <w:sz w:val="19"/>
          <w:szCs w:val="19"/>
          <w:lang w:val="sk-SK"/>
        </w:rPr>
        <w:t>je v súlade so Štátnym vzdelávacím programom pre odborné vzdelávanie a prípravu pre danú skupinu študijných a učebných odborov</w:t>
      </w:r>
      <w:r w:rsidR="00751D20" w:rsidRPr="007F08CA">
        <w:rPr>
          <w:rFonts w:ascii="Arial" w:hAnsi="Arial" w:cs="Arial"/>
          <w:color w:val="000000" w:themeColor="text1"/>
          <w:sz w:val="19"/>
          <w:szCs w:val="19"/>
          <w:lang w:val="sk-SK"/>
        </w:rPr>
        <w:t xml:space="preserve"> </w:t>
      </w:r>
      <w:r w:rsidR="00751D20" w:rsidRPr="007F08CA">
        <w:rPr>
          <w:rFonts w:ascii="Arial" w:hAnsi="Arial" w:cs="Arial"/>
          <w:color w:val="000000" w:themeColor="text1"/>
          <w:sz w:val="19"/>
          <w:szCs w:val="19"/>
        </w:rPr>
        <w:t>(najmä príslušné ISCED programy)</w:t>
      </w:r>
      <w:r w:rsidR="00E93AC6" w:rsidRPr="007F08CA">
        <w:rPr>
          <w:rFonts w:ascii="Arial" w:hAnsi="Arial" w:cs="Arial"/>
          <w:color w:val="000000" w:themeColor="text1"/>
          <w:sz w:val="19"/>
          <w:szCs w:val="19"/>
          <w:lang w:val="sk-SK"/>
        </w:rPr>
        <w:t>,</w:t>
      </w:r>
    </w:p>
    <w:p w14:paraId="54F53A75" w14:textId="6CADED5C" w:rsidR="00E93AC6" w:rsidRPr="007F08CA" w:rsidRDefault="00711F56"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7F08CA">
        <w:rPr>
          <w:rFonts w:ascii="Arial" w:hAnsi="Arial" w:cs="Arial"/>
          <w:color w:val="000000" w:themeColor="text1"/>
          <w:sz w:val="19"/>
          <w:szCs w:val="19"/>
          <w:lang w:val="sk-SK"/>
        </w:rPr>
        <w:t xml:space="preserve">projekt </w:t>
      </w:r>
      <w:r w:rsidR="00E93AC6" w:rsidRPr="007F08CA">
        <w:rPr>
          <w:rFonts w:ascii="Arial" w:hAnsi="Arial" w:cs="Arial"/>
          <w:color w:val="000000" w:themeColor="text1"/>
          <w:sz w:val="19"/>
          <w:szCs w:val="19"/>
          <w:lang w:val="sk-SK"/>
        </w:rPr>
        <w:t>je v súlade so zákonom č.. 596/2003 Z. z. o štátnej správe v školstve a školskej samospráve v platnom znení</w:t>
      </w:r>
      <w:r w:rsidR="005003EA" w:rsidRPr="007F08CA">
        <w:rPr>
          <w:rFonts w:ascii="Arial" w:hAnsi="Arial" w:cs="Arial"/>
          <w:color w:val="000000" w:themeColor="text1"/>
          <w:sz w:val="19"/>
          <w:szCs w:val="19"/>
          <w:lang w:val="sk-SK"/>
        </w:rPr>
        <w:t xml:space="preserve"> (</w:t>
      </w:r>
      <w:r w:rsidR="005003EA" w:rsidRPr="007F08CA">
        <w:rPr>
          <w:rFonts w:ascii="Arial" w:eastAsia="Helvetica" w:hAnsi="Arial" w:cs="Arial"/>
          <w:color w:val="000000" w:themeColor="text1"/>
          <w:sz w:val="19"/>
          <w:szCs w:val="19"/>
        </w:rPr>
        <w:t>najmä §15 Sieť)</w:t>
      </w:r>
      <w:r w:rsidR="00E93AC6" w:rsidRPr="007F08CA">
        <w:rPr>
          <w:rFonts w:ascii="Arial" w:hAnsi="Arial" w:cs="Arial"/>
          <w:color w:val="000000" w:themeColor="text1"/>
          <w:sz w:val="19"/>
          <w:szCs w:val="19"/>
          <w:lang w:val="sk-SK"/>
        </w:rPr>
        <w:t>,</w:t>
      </w:r>
    </w:p>
    <w:p w14:paraId="5ED06CC6" w14:textId="61FA5E60" w:rsidR="00E93AC6" w:rsidRPr="007F08CA" w:rsidRDefault="00711F56"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7F08CA">
        <w:rPr>
          <w:rFonts w:ascii="Arial" w:hAnsi="Arial" w:cs="Arial"/>
          <w:color w:val="000000" w:themeColor="text1"/>
          <w:sz w:val="19"/>
          <w:szCs w:val="19"/>
          <w:lang w:val="sk-SK"/>
        </w:rPr>
        <w:t xml:space="preserve">projekt </w:t>
      </w:r>
      <w:r w:rsidR="00E93AC6" w:rsidRPr="007F08CA">
        <w:rPr>
          <w:rFonts w:ascii="Arial" w:hAnsi="Arial" w:cs="Arial"/>
          <w:color w:val="000000" w:themeColor="text1"/>
          <w:sz w:val="19"/>
          <w:szCs w:val="19"/>
          <w:lang w:val="sk-SK"/>
        </w:rPr>
        <w:t>sa realizuje v škole, ktorá je v súlade so zásadami optimalizácie siete škôl a školských zariadení (pasportizácia),</w:t>
      </w:r>
    </w:p>
    <w:p w14:paraId="7F577B05" w14:textId="68309E28" w:rsidR="009E1537" w:rsidRPr="007F08CA" w:rsidRDefault="00711F56" w:rsidP="00E03680">
      <w:pPr>
        <w:pStyle w:val="Odsekzoznamu"/>
        <w:numPr>
          <w:ilvl w:val="0"/>
          <w:numId w:val="7"/>
        </w:numPr>
        <w:tabs>
          <w:tab w:val="num" w:pos="720"/>
        </w:tabs>
        <w:spacing w:after="60" w:line="288" w:lineRule="auto"/>
        <w:ind w:left="1134" w:hanging="357"/>
        <w:contextualSpacing w:val="0"/>
        <w:jc w:val="both"/>
        <w:rPr>
          <w:rFonts w:ascii="Arial" w:hAnsi="Arial" w:cs="Arial"/>
          <w:color w:val="000000" w:themeColor="text1"/>
          <w:sz w:val="19"/>
          <w:szCs w:val="19"/>
          <w:lang w:val="sk-SK"/>
        </w:rPr>
      </w:pPr>
      <w:r w:rsidRPr="007F08CA">
        <w:rPr>
          <w:rFonts w:ascii="Arial" w:hAnsi="Arial" w:cs="Arial"/>
          <w:color w:val="000000" w:themeColor="text1"/>
          <w:sz w:val="19"/>
          <w:szCs w:val="19"/>
          <w:lang w:val="sk-SK"/>
        </w:rPr>
        <w:t xml:space="preserve">projekt </w:t>
      </w:r>
      <w:r w:rsidR="00E93AC6" w:rsidRPr="007F08CA">
        <w:rPr>
          <w:rFonts w:ascii="Arial" w:hAnsi="Arial" w:cs="Arial"/>
          <w:color w:val="000000" w:themeColor="text1"/>
          <w:sz w:val="19"/>
          <w:szCs w:val="19"/>
          <w:lang w:val="sk-SK"/>
        </w:rPr>
        <w:t>je previazaný na plnenie cieľov Stratégie RIS3.</w:t>
      </w:r>
    </w:p>
    <w:p w14:paraId="156AB155" w14:textId="77777777" w:rsidR="000D1BDF" w:rsidRPr="008005CD" w:rsidRDefault="000D1BDF" w:rsidP="00E03680">
      <w:pPr>
        <w:numPr>
          <w:ilvl w:val="1"/>
          <w:numId w:val="6"/>
        </w:numPr>
        <w:spacing w:after="60" w:line="288" w:lineRule="auto"/>
        <w:ind w:left="709"/>
        <w:jc w:val="both"/>
        <w:rPr>
          <w:rFonts w:ascii="Arial" w:hAnsi="Arial" w:cs="Arial"/>
          <w:b/>
          <w:bCs/>
          <w:color w:val="000000" w:themeColor="text1"/>
          <w:sz w:val="19"/>
          <w:szCs w:val="19"/>
        </w:rPr>
      </w:pPr>
      <w:r w:rsidRPr="008005CD">
        <w:rPr>
          <w:rFonts w:ascii="Arial" w:hAnsi="Arial" w:cs="Arial"/>
          <w:b/>
          <w:bCs/>
          <w:color w:val="000000" w:themeColor="text1"/>
          <w:sz w:val="19"/>
          <w:szCs w:val="19"/>
        </w:rPr>
        <w:t>súlad projektu s princípmi energetickej efektívnosti budov uplatňovaných pre sektor verejných budov v zmysle IROP</w:t>
      </w:r>
    </w:p>
    <w:p w14:paraId="212A4DB2" w14:textId="68F32D86" w:rsidR="0016167B" w:rsidRPr="00287F64" w:rsidRDefault="0016167B" w:rsidP="00E03680">
      <w:pPr>
        <w:spacing w:after="60" w:line="288" w:lineRule="auto"/>
        <w:ind w:left="993"/>
        <w:jc w:val="both"/>
        <w:rPr>
          <w:rFonts w:ascii="Arial" w:hAnsi="Arial" w:cs="Arial"/>
          <w:sz w:val="19"/>
          <w:szCs w:val="19"/>
        </w:rPr>
      </w:pPr>
      <w:r w:rsidRPr="00287F64">
        <w:rPr>
          <w:rFonts w:ascii="Arial" w:hAnsi="Arial" w:cs="Arial"/>
          <w:sz w:val="19"/>
          <w:szCs w:val="19"/>
        </w:rPr>
        <w:t>Hodnotiteľ posúdi (áno/nie), či je navrhované technické riešenie v súlade s princípmi energetickej efektívnosti budov uplatňovaných pre sektor verejných budov v zmysle IROP, najmä:</w:t>
      </w:r>
    </w:p>
    <w:p w14:paraId="0A7E56EF" w14:textId="5913D59D" w:rsidR="0016167B" w:rsidRPr="00287F64" w:rsidRDefault="00FF42D2" w:rsidP="00921044">
      <w:pPr>
        <w:pStyle w:val="Odsekzoznamu"/>
        <w:numPr>
          <w:ilvl w:val="0"/>
          <w:numId w:val="15"/>
        </w:numPr>
        <w:spacing w:after="0" w:line="288" w:lineRule="auto"/>
        <w:ind w:left="1134" w:hanging="357"/>
        <w:contextualSpacing w:val="0"/>
        <w:jc w:val="both"/>
        <w:rPr>
          <w:rFonts w:ascii="Arial" w:hAnsi="Arial" w:cs="Arial"/>
          <w:sz w:val="19"/>
          <w:szCs w:val="19"/>
        </w:rPr>
      </w:pPr>
      <w:r w:rsidRPr="007C23CE">
        <w:rPr>
          <w:rFonts w:ascii="Arial" w:hAnsi="Arial" w:cs="Arial"/>
          <w:sz w:val="19"/>
          <w:szCs w:val="19"/>
          <w:lang w:val="sk-SK"/>
        </w:rPr>
        <w:t xml:space="preserve">opatrenia na úsporu energie sú navrhnuté nad rámec splnenia minimálnych požiadaviek na energetickú hospodárnosť budov podľa všeobecne platných právnych predpisov tak, aby sa v prípade nových a významne obnovených budov (významne obnovovaná budova musí túto požiadavku splniť, ak je to technicky, funkčne a ekonomicky uskutočniteľné) dosiahla potreba energie pre príslušnú kategóriu budovy na úrovni </w:t>
      </w:r>
      <w:r w:rsidRPr="00BC3EE4">
        <w:rPr>
          <w:rFonts w:ascii="Arial" w:hAnsi="Arial" w:cs="Arial"/>
          <w:sz w:val="19"/>
          <w:szCs w:val="19"/>
          <w:lang w:val="sk-SK"/>
        </w:rPr>
        <w:t>nízkoenergetických, ultra-nízkoenergetických budov a budov s takmer nulovou potrebou energie</w:t>
      </w:r>
      <w:r>
        <w:rPr>
          <w:rFonts w:ascii="Arial" w:hAnsi="Arial" w:cs="Arial"/>
          <w:sz w:val="19"/>
          <w:szCs w:val="19"/>
          <w:lang w:val="sk-SK"/>
        </w:rPr>
        <w:t xml:space="preserve"> (v závislosti od termínu podania žiadosti o stavebné povolenie)</w:t>
      </w:r>
      <w:r w:rsidRPr="00BC3EE4">
        <w:rPr>
          <w:rFonts w:ascii="Arial" w:hAnsi="Arial" w:cs="Arial"/>
          <w:sz w:val="19"/>
          <w:szCs w:val="19"/>
          <w:lang w:val="sk-SK"/>
        </w:rPr>
        <w:t>. Ak nie je splnenie minimálnych požiadaviek na primárnu energiu (globálny ukazovateľ) resp. ostatných ukazovateľov uskutočniteľné, musí byť táto skutočnosť odôvodnená odborne spôsobilou osobou pre energetickú certifikáciu budov (v rámci prílohy ŽoNFP - Projektová dokumentácia stavby)</w:t>
      </w:r>
      <w:r>
        <w:rPr>
          <w:rFonts w:ascii="Arial" w:hAnsi="Arial" w:cs="Arial"/>
          <w:sz w:val="19"/>
          <w:szCs w:val="19"/>
          <w:lang w:val="sk-SK"/>
        </w:rPr>
        <w:t>,</w:t>
      </w:r>
    </w:p>
    <w:p w14:paraId="5A3F69D1" w14:textId="35D8BE99" w:rsidR="0016167B" w:rsidRPr="00287F64" w:rsidRDefault="0016167B" w:rsidP="00E03680">
      <w:pPr>
        <w:pStyle w:val="Odsekzoznamu"/>
        <w:numPr>
          <w:ilvl w:val="0"/>
          <w:numId w:val="13"/>
        </w:numPr>
        <w:spacing w:after="0" w:line="288" w:lineRule="auto"/>
        <w:ind w:left="1134" w:hanging="357"/>
        <w:contextualSpacing w:val="0"/>
        <w:jc w:val="both"/>
        <w:rPr>
          <w:rFonts w:ascii="Arial" w:hAnsi="Arial" w:cs="Arial"/>
          <w:sz w:val="19"/>
          <w:szCs w:val="19"/>
        </w:rPr>
      </w:pPr>
      <w:r w:rsidRPr="00287F64">
        <w:rPr>
          <w:rFonts w:ascii="Arial" w:hAnsi="Arial" w:cs="Arial"/>
          <w:sz w:val="19"/>
          <w:szCs w:val="19"/>
        </w:rPr>
        <w:t>podpora, vrátane obnovy historických budov, je podmienená predložením energetického auditu, na základe ktorého hodnotiteľ overí:</w:t>
      </w:r>
    </w:p>
    <w:p w14:paraId="4DCB6D63" w14:textId="77777777" w:rsidR="0016167B" w:rsidRPr="00E6676D" w:rsidRDefault="0016167B" w:rsidP="00E03680">
      <w:pPr>
        <w:pStyle w:val="Odsekzoznamu"/>
        <w:numPr>
          <w:ilvl w:val="0"/>
          <w:numId w:val="14"/>
        </w:numPr>
        <w:spacing w:after="0" w:line="288" w:lineRule="auto"/>
        <w:ind w:left="1560" w:hanging="357"/>
        <w:contextualSpacing w:val="0"/>
        <w:jc w:val="both"/>
        <w:rPr>
          <w:rFonts w:ascii="Arial" w:hAnsi="Arial" w:cs="Arial"/>
          <w:color w:val="000000" w:themeColor="text1"/>
          <w:sz w:val="19"/>
          <w:szCs w:val="19"/>
          <w:lang w:val="sk-SK"/>
        </w:rPr>
      </w:pPr>
      <w:r w:rsidRPr="00E6676D">
        <w:rPr>
          <w:rFonts w:ascii="Arial" w:hAnsi="Arial" w:cs="Arial"/>
          <w:color w:val="000000" w:themeColor="text1"/>
          <w:sz w:val="19"/>
          <w:szCs w:val="19"/>
          <w:lang w:val="sk-SK"/>
        </w:rPr>
        <w:t>výpočet plánovaného ročného objemu úspory PEZ na m2 celkovej podlahovej plochy,</w:t>
      </w:r>
    </w:p>
    <w:p w14:paraId="1638859B" w14:textId="5FFE3278" w:rsidR="0016167B" w:rsidRPr="00E6676D" w:rsidRDefault="0016167B" w:rsidP="00E03680">
      <w:pPr>
        <w:pStyle w:val="Odsekzoznamu"/>
        <w:numPr>
          <w:ilvl w:val="0"/>
          <w:numId w:val="14"/>
        </w:numPr>
        <w:spacing w:after="0" w:line="288" w:lineRule="auto"/>
        <w:ind w:left="1560" w:hanging="357"/>
        <w:contextualSpacing w:val="0"/>
        <w:jc w:val="both"/>
        <w:rPr>
          <w:rFonts w:ascii="Arial" w:hAnsi="Arial" w:cs="Arial"/>
          <w:color w:val="000000" w:themeColor="text1"/>
          <w:sz w:val="19"/>
          <w:szCs w:val="19"/>
          <w:lang w:val="sk-SK"/>
        </w:rPr>
      </w:pPr>
      <w:r w:rsidRPr="00E6676D">
        <w:rPr>
          <w:rFonts w:ascii="Arial" w:hAnsi="Arial" w:cs="Arial"/>
          <w:color w:val="000000" w:themeColor="text1"/>
          <w:sz w:val="19"/>
          <w:szCs w:val="19"/>
          <w:lang w:val="sk-SK"/>
        </w:rPr>
        <w:t>technickú uskutočniteľnosť navrhovaných energetických opatrení,</w:t>
      </w:r>
    </w:p>
    <w:p w14:paraId="2F5179AC" w14:textId="1465088F" w:rsidR="0016167B" w:rsidRPr="00287F64" w:rsidRDefault="0016167B" w:rsidP="00E03680">
      <w:pPr>
        <w:pStyle w:val="Odsekzoznamu"/>
        <w:numPr>
          <w:ilvl w:val="0"/>
          <w:numId w:val="15"/>
        </w:numPr>
        <w:spacing w:after="0" w:line="288" w:lineRule="auto"/>
        <w:ind w:left="1134" w:hanging="357"/>
        <w:contextualSpacing w:val="0"/>
        <w:jc w:val="both"/>
        <w:rPr>
          <w:rFonts w:ascii="Arial" w:hAnsi="Arial" w:cs="Arial"/>
          <w:sz w:val="19"/>
          <w:szCs w:val="19"/>
        </w:rPr>
      </w:pPr>
      <w:r w:rsidRPr="00287F64">
        <w:rPr>
          <w:rFonts w:ascii="Arial" w:hAnsi="Arial" w:cs="Arial"/>
          <w:sz w:val="19"/>
          <w:szCs w:val="19"/>
        </w:rPr>
        <w:t xml:space="preserve">projekty, v rámci ktorých je navrhované odpojenie od účinných systémov CZT alebo inštaláciou obnoviteľných zdrojov energie sa zvýšia emisie znečisťujúcich látok do ovzdušia v porovnaní so súčasným stavom v predmetnej lokalite </w:t>
      </w:r>
      <w:r>
        <w:rPr>
          <w:rFonts w:ascii="Arial" w:hAnsi="Arial" w:cs="Arial"/>
          <w:sz w:val="19"/>
          <w:szCs w:val="19"/>
        </w:rPr>
        <w:t>nemôžu byť</w:t>
      </w:r>
      <w:r w:rsidRPr="00287F64">
        <w:rPr>
          <w:rFonts w:ascii="Arial" w:hAnsi="Arial" w:cs="Arial"/>
          <w:sz w:val="19"/>
          <w:szCs w:val="19"/>
        </w:rPr>
        <w:t xml:space="preserve"> podporené.</w:t>
      </w:r>
    </w:p>
    <w:p w14:paraId="57FAED10" w14:textId="1507AC49" w:rsidR="0016167B" w:rsidRPr="00A179DD" w:rsidRDefault="0016167B" w:rsidP="00E03680">
      <w:pPr>
        <w:spacing w:after="60" w:line="288" w:lineRule="auto"/>
        <w:ind w:left="993"/>
        <w:jc w:val="both"/>
        <w:rPr>
          <w:rFonts w:ascii="Arial" w:hAnsi="Arial" w:cs="Arial"/>
          <w:sz w:val="19"/>
          <w:szCs w:val="19"/>
        </w:rPr>
      </w:pPr>
      <w:r w:rsidRPr="00287F64">
        <w:rPr>
          <w:rFonts w:ascii="Arial" w:hAnsi="Arial" w:cs="Arial"/>
          <w:sz w:val="19"/>
          <w:szCs w:val="19"/>
        </w:rPr>
        <w:lastRenderedPageBreak/>
        <w:t>Hodnotiteľ pr</w:t>
      </w:r>
      <w:r>
        <w:rPr>
          <w:rFonts w:ascii="Arial" w:hAnsi="Arial" w:cs="Arial"/>
          <w:sz w:val="19"/>
          <w:szCs w:val="19"/>
        </w:rPr>
        <w:t>e účely hodnotenia využíva pln</w:t>
      </w:r>
      <w:r w:rsidRPr="00287F64">
        <w:rPr>
          <w:rFonts w:ascii="Arial" w:hAnsi="Arial" w:cs="Arial"/>
          <w:sz w:val="19"/>
          <w:szCs w:val="19"/>
        </w:rPr>
        <w:t>é znenie princípov energetickej efektívnosti uvedené v IROP v časti 2.4.1.2. Hlavné zásady výberu operácií. V prípade, že v projekte nie sú navrhované aktivity zamerané na zvýšenie energetickej hospodárnosti budov, hodnotiteľ uvedené nehodnotí.</w:t>
      </w:r>
    </w:p>
    <w:p w14:paraId="28BCE0F9" w14:textId="77777777" w:rsidR="0095773A" w:rsidRDefault="0095773A" w:rsidP="00E03680">
      <w:pPr>
        <w:spacing w:after="0" w:line="288" w:lineRule="auto"/>
        <w:jc w:val="both"/>
        <w:rPr>
          <w:rFonts w:ascii="Arial" w:hAnsi="Arial" w:cs="Arial"/>
          <w:color w:val="000000" w:themeColor="text1"/>
          <w:sz w:val="19"/>
          <w:szCs w:val="19"/>
        </w:rPr>
      </w:pPr>
    </w:p>
    <w:p w14:paraId="7052963B" w14:textId="77777777" w:rsidR="006D6CB9" w:rsidRDefault="006D6CB9" w:rsidP="006D6CB9">
      <w:pPr>
        <w:spacing w:before="120" w:after="120" w:line="288" w:lineRule="auto"/>
        <w:jc w:val="both"/>
        <w:rPr>
          <w:rFonts w:ascii="Arial" w:hAnsi="Arial" w:cs="Arial"/>
          <w:color w:val="000000" w:themeColor="text1"/>
          <w:sz w:val="19"/>
          <w:szCs w:val="19"/>
        </w:rPr>
      </w:pPr>
      <w:r>
        <w:rPr>
          <w:rFonts w:ascii="Arial" w:hAnsi="Arial" w:cs="Arial"/>
          <w:color w:val="000000" w:themeColor="text1"/>
          <w:sz w:val="19"/>
          <w:szCs w:val="19"/>
        </w:rPr>
        <w:t>Hodnotiteľ posúdi zásadu „projekt sa realizuje v škole, ktorá je v súlade so zásadami optimalizácie siete škôl a školských zariadení (pasportizácia)“ odpoveďou (áno) v prípade, ak sa projekt realizuje v škole, ktorá je zaradená do siete škôl a školských zariadení v súlade so zákonom č. 596/2003 Z. z. o štátnej správe v školstve a školskej samospráve v platnom znení (</w:t>
      </w:r>
      <w:r>
        <w:rPr>
          <w:rFonts w:ascii="Arial" w:eastAsia="Helvetica" w:hAnsi="Arial" w:cs="Arial"/>
          <w:color w:val="000000" w:themeColor="text1"/>
          <w:sz w:val="19"/>
          <w:szCs w:val="19"/>
        </w:rPr>
        <w:t>najmä §15 Sieť</w:t>
      </w:r>
      <w:r>
        <w:rPr>
          <w:rFonts w:ascii="Arial" w:hAnsi="Arial" w:cs="Arial"/>
          <w:color w:val="000000" w:themeColor="text1"/>
          <w:sz w:val="19"/>
          <w:szCs w:val="19"/>
        </w:rPr>
        <w:t>),</w:t>
      </w:r>
    </w:p>
    <w:p w14:paraId="2219C101" w14:textId="6121D395" w:rsidR="00C81035" w:rsidRDefault="00C81035" w:rsidP="00E03680">
      <w:pPr>
        <w:spacing w:after="0" w:line="288" w:lineRule="auto"/>
        <w:jc w:val="both"/>
        <w:rPr>
          <w:rFonts w:ascii="Arial" w:hAnsi="Arial" w:cs="Arial"/>
          <w:color w:val="000000" w:themeColor="text1"/>
          <w:sz w:val="19"/>
          <w:szCs w:val="19"/>
        </w:rPr>
      </w:pPr>
      <w:r w:rsidRPr="00E20D75">
        <w:rPr>
          <w:rFonts w:ascii="Arial" w:hAnsi="Arial" w:cs="Arial"/>
          <w:color w:val="000000" w:themeColor="text1"/>
          <w:sz w:val="19"/>
          <w:szCs w:val="19"/>
        </w:rPr>
        <w:t>V prípade, že na každú čiastkovú otázku bola priradená odpoveď (áno) hodnotiteľ zvolí výsledné hodnotenie (áno). V opačnom prípade (t.j. odpoveď na minimálne 1 čiastkovú otázku je (nie))</w:t>
      </w:r>
      <w:r>
        <w:rPr>
          <w:rFonts w:ascii="Arial" w:hAnsi="Arial" w:cs="Arial"/>
          <w:color w:val="000000" w:themeColor="text1"/>
          <w:sz w:val="19"/>
          <w:szCs w:val="19"/>
        </w:rPr>
        <w:t>,</w:t>
      </w:r>
      <w:r w:rsidRPr="00E20D75">
        <w:rPr>
          <w:rFonts w:ascii="Arial" w:hAnsi="Arial" w:cs="Arial"/>
          <w:color w:val="000000" w:themeColor="text1"/>
          <w:sz w:val="19"/>
          <w:szCs w:val="19"/>
        </w:rPr>
        <w:t xml:space="preserve"> hodnotiteľ priradí výslednú odpoveď (nie). 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Pr>
          <w:rFonts w:ascii="Arial" w:hAnsi="Arial" w:cs="Arial"/>
          <w:color w:val="000000" w:themeColor="text1"/>
          <w:sz w:val="19"/>
          <w:szCs w:val="19"/>
        </w:rPr>
        <w:t>vylučujúceho</w:t>
      </w:r>
      <w:r w:rsidRPr="00E20D75">
        <w:rPr>
          <w:rFonts w:ascii="Arial" w:hAnsi="Arial" w:cs="Arial"/>
          <w:color w:val="000000" w:themeColor="text1"/>
          <w:sz w:val="19"/>
          <w:szCs w:val="19"/>
        </w:rPr>
        <w:t xml:space="preserve"> kritéria, a to tak v prípade kladného ako aj negatívneho hodnotenia.</w:t>
      </w:r>
    </w:p>
    <w:p w14:paraId="2739CB0F" w14:textId="77777777" w:rsidR="00E03680" w:rsidRDefault="00E03680" w:rsidP="00E03680">
      <w:pPr>
        <w:spacing w:after="0" w:line="288" w:lineRule="auto"/>
        <w:jc w:val="both"/>
        <w:rPr>
          <w:rFonts w:ascii="Arial" w:hAnsi="Arial" w:cs="Arial"/>
          <w:color w:val="000000" w:themeColor="text1"/>
          <w:sz w:val="19"/>
          <w:szCs w:val="19"/>
        </w:rPr>
      </w:pPr>
    </w:p>
    <w:tbl>
      <w:tblPr>
        <w:tblStyle w:val="TableGrid8"/>
        <w:tblW w:w="4999" w:type="pct"/>
        <w:tblLayout w:type="fixed"/>
        <w:tblLook w:val="04A0" w:firstRow="1" w:lastRow="0" w:firstColumn="1" w:lastColumn="0" w:noHBand="0" w:noVBand="1"/>
      </w:tblPr>
      <w:tblGrid>
        <w:gridCol w:w="588"/>
        <w:gridCol w:w="2351"/>
        <w:gridCol w:w="4583"/>
        <w:gridCol w:w="1398"/>
        <w:gridCol w:w="1509"/>
        <w:gridCol w:w="4694"/>
      </w:tblGrid>
      <w:tr w:rsidR="00A179DD" w:rsidRPr="00D96F1C" w14:paraId="2F11C455" w14:textId="77777777" w:rsidTr="00A179DD">
        <w:trPr>
          <w:trHeight w:val="397"/>
        </w:trPr>
        <w:tc>
          <w:tcPr>
            <w:tcW w:w="194" w:type="pct"/>
            <w:shd w:val="clear" w:color="auto" w:fill="DEEAF6" w:themeFill="accent1" w:themeFillTint="33"/>
            <w:vAlign w:val="center"/>
          </w:tcPr>
          <w:p w14:paraId="44C47F2E"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P.č.</w:t>
            </w:r>
          </w:p>
        </w:tc>
        <w:tc>
          <w:tcPr>
            <w:tcW w:w="777" w:type="pct"/>
            <w:shd w:val="clear" w:color="auto" w:fill="DEEAF6" w:themeFill="accent1" w:themeFillTint="33"/>
            <w:vAlign w:val="center"/>
          </w:tcPr>
          <w:p w14:paraId="414FF1BC"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515" w:type="pct"/>
            <w:shd w:val="clear" w:color="auto" w:fill="DEEAF6" w:themeFill="accent1" w:themeFillTint="33"/>
            <w:vAlign w:val="center"/>
          </w:tcPr>
          <w:p w14:paraId="32F993F6"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62" w:type="pct"/>
            <w:shd w:val="clear" w:color="auto" w:fill="DEEAF6" w:themeFill="accent1" w:themeFillTint="33"/>
            <w:vAlign w:val="center"/>
          </w:tcPr>
          <w:p w14:paraId="2BAE15F7"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499" w:type="pct"/>
            <w:shd w:val="clear" w:color="auto" w:fill="DEEAF6" w:themeFill="accent1" w:themeFillTint="33"/>
            <w:vAlign w:val="center"/>
          </w:tcPr>
          <w:p w14:paraId="508D7727" w14:textId="77777777" w:rsidR="008A0B3C" w:rsidRPr="00D96F1C" w:rsidRDefault="008A0B3C" w:rsidP="008A0B3C">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552" w:type="pct"/>
            <w:shd w:val="clear" w:color="auto" w:fill="DEEAF6" w:themeFill="accent1" w:themeFillTint="33"/>
            <w:vAlign w:val="center"/>
          </w:tcPr>
          <w:p w14:paraId="5E20E583"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A179DD" w:rsidRPr="00D96F1C" w14:paraId="48CF3AF0" w14:textId="77777777" w:rsidTr="00A179DD">
        <w:trPr>
          <w:trHeight w:val="374"/>
        </w:trPr>
        <w:tc>
          <w:tcPr>
            <w:tcW w:w="194" w:type="pct"/>
            <w:vMerge w:val="restart"/>
            <w:vAlign w:val="center"/>
          </w:tcPr>
          <w:p w14:paraId="6A26E4E7" w14:textId="34FD082B" w:rsidR="00B562A4" w:rsidRPr="003D4FA7" w:rsidRDefault="00B562A4" w:rsidP="002E7BDF">
            <w:pPr>
              <w:spacing w:line="288" w:lineRule="auto"/>
              <w:jc w:val="center"/>
              <w:rPr>
                <w:rFonts w:ascii="Arial" w:eastAsia="Calibri" w:hAnsi="Arial" w:cs="Arial"/>
                <w:color w:val="000000" w:themeColor="text1"/>
                <w:sz w:val="19"/>
                <w:szCs w:val="19"/>
              </w:rPr>
            </w:pPr>
            <w:r w:rsidRPr="003D4FA7">
              <w:rPr>
                <w:rFonts w:ascii="Arial" w:eastAsia="Calibri" w:hAnsi="Arial" w:cs="Arial"/>
                <w:color w:val="000000" w:themeColor="text1"/>
                <w:sz w:val="19"/>
                <w:szCs w:val="19"/>
              </w:rPr>
              <w:t>1.2</w:t>
            </w:r>
          </w:p>
        </w:tc>
        <w:tc>
          <w:tcPr>
            <w:tcW w:w="777" w:type="pct"/>
            <w:vMerge w:val="restart"/>
            <w:vAlign w:val="center"/>
          </w:tcPr>
          <w:p w14:paraId="71285FD6" w14:textId="77777777" w:rsidR="00B562A4" w:rsidRPr="003D4FA7" w:rsidRDefault="00B562A4" w:rsidP="002E7BDF">
            <w:pPr>
              <w:spacing w:line="288" w:lineRule="auto"/>
              <w:rPr>
                <w:rFonts w:ascii="Arial" w:eastAsia="Helvetica" w:hAnsi="Arial" w:cs="Arial"/>
                <w:color w:val="000000" w:themeColor="text1"/>
                <w:sz w:val="19"/>
                <w:szCs w:val="19"/>
              </w:rPr>
            </w:pPr>
            <w:r w:rsidRPr="003D4FA7">
              <w:rPr>
                <w:rFonts w:ascii="Arial" w:eastAsia="Helvetica" w:hAnsi="Arial" w:cs="Arial"/>
                <w:color w:val="000000" w:themeColor="text1"/>
                <w:sz w:val="19"/>
                <w:szCs w:val="19"/>
              </w:rPr>
              <w:t xml:space="preserve">Súlad projektu s regionálnymi stratégiami </w:t>
            </w:r>
          </w:p>
        </w:tc>
        <w:tc>
          <w:tcPr>
            <w:tcW w:w="1515" w:type="pct"/>
            <w:vMerge w:val="restart"/>
            <w:vAlign w:val="center"/>
          </w:tcPr>
          <w:p w14:paraId="34F1807D" w14:textId="66DDBE5C" w:rsidR="00B562A4" w:rsidRPr="00D96F1C" w:rsidRDefault="00B562A4" w:rsidP="002E7BDF">
            <w:pPr>
              <w:spacing w:line="288" w:lineRule="auto"/>
              <w:jc w:val="both"/>
              <w:rPr>
                <w:rFonts w:ascii="Arial" w:eastAsia="Calibri" w:hAnsi="Arial" w:cs="Arial"/>
                <w:color w:val="000000" w:themeColor="text1"/>
                <w:sz w:val="19"/>
                <w:szCs w:val="19"/>
              </w:rPr>
            </w:pPr>
            <w:r w:rsidRPr="00B562A4">
              <w:rPr>
                <w:rFonts w:ascii="Arial" w:eastAsia="Calibri" w:hAnsi="Arial" w:cs="Arial"/>
                <w:color w:val="000000" w:themeColor="text1"/>
                <w:sz w:val="19"/>
                <w:szCs w:val="19"/>
              </w:rPr>
              <w:t>Posudzuje sa súlad s vypracovanou Regionálnou integrovanou územnou stratégiou/Integrovanou územnou stratégiou UMR a či je v súlade s regionálnymi stratégiami výchovy a vzdelávania v stredných školách.</w:t>
            </w:r>
          </w:p>
        </w:tc>
        <w:tc>
          <w:tcPr>
            <w:tcW w:w="462" w:type="pct"/>
            <w:vMerge w:val="restart"/>
            <w:vAlign w:val="center"/>
          </w:tcPr>
          <w:p w14:paraId="2FDB1D0B" w14:textId="560D7096" w:rsidR="00B562A4" w:rsidRPr="00D96F1C" w:rsidRDefault="00B562A4" w:rsidP="002E7BDF">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Vylučujúce kritérium</w:t>
            </w:r>
          </w:p>
        </w:tc>
        <w:tc>
          <w:tcPr>
            <w:tcW w:w="499" w:type="pct"/>
            <w:vAlign w:val="center"/>
          </w:tcPr>
          <w:p w14:paraId="03F5FC7A" w14:textId="77777777" w:rsidR="00B562A4" w:rsidRPr="00D96F1C" w:rsidRDefault="00B562A4"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r w:rsidRPr="00D96F1C">
              <w:rPr>
                <w:rFonts w:ascii="Arial" w:eastAsia="Helvetica" w:hAnsi="Arial" w:cs="Arial"/>
                <w:color w:val="000000" w:themeColor="text1"/>
                <w:sz w:val="19"/>
                <w:szCs w:val="19"/>
                <w:u w:color="000000"/>
                <w:bdr w:val="nil"/>
              </w:rPr>
              <w:t>áno</w:t>
            </w:r>
          </w:p>
        </w:tc>
        <w:tc>
          <w:tcPr>
            <w:tcW w:w="1552" w:type="pct"/>
            <w:vAlign w:val="center"/>
          </w:tcPr>
          <w:p w14:paraId="0EE380C2" w14:textId="64147F42" w:rsidR="00B562A4" w:rsidRPr="00D96F1C" w:rsidRDefault="00B562A4" w:rsidP="002E7BDF">
            <w:pPr>
              <w:pBdr>
                <w:top w:val="nil"/>
                <w:left w:val="nil"/>
                <w:bottom w:val="nil"/>
                <w:right w:val="nil"/>
                <w:between w:val="nil"/>
                <w:bar w:val="nil"/>
              </w:pBd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Projekt je v súlade s Regionálnou integrovanou územnou stratégiou/Integrovanou územnou stratégiou UMR a regionálnymi stratégiami výchovy a vzdelávania v stredných školách.</w:t>
            </w:r>
          </w:p>
        </w:tc>
      </w:tr>
      <w:tr w:rsidR="00A179DD" w:rsidRPr="00D96F1C" w14:paraId="3D86EABA" w14:textId="77777777" w:rsidTr="00A179DD">
        <w:trPr>
          <w:trHeight w:val="458"/>
        </w:trPr>
        <w:tc>
          <w:tcPr>
            <w:tcW w:w="194" w:type="pct"/>
            <w:vMerge/>
            <w:vAlign w:val="center"/>
          </w:tcPr>
          <w:p w14:paraId="5114E653" w14:textId="77777777" w:rsidR="00B562A4" w:rsidRPr="00D96F1C" w:rsidRDefault="00B562A4" w:rsidP="002E7BDF">
            <w:pPr>
              <w:spacing w:line="288" w:lineRule="auto"/>
              <w:jc w:val="center"/>
              <w:rPr>
                <w:rFonts w:ascii="Arial" w:eastAsia="Calibri" w:hAnsi="Arial" w:cs="Arial"/>
                <w:color w:val="000000" w:themeColor="text1"/>
                <w:sz w:val="19"/>
                <w:szCs w:val="19"/>
              </w:rPr>
            </w:pPr>
          </w:p>
        </w:tc>
        <w:tc>
          <w:tcPr>
            <w:tcW w:w="777" w:type="pct"/>
            <w:vMerge/>
            <w:vAlign w:val="center"/>
          </w:tcPr>
          <w:p w14:paraId="29D4CF87" w14:textId="77777777" w:rsidR="00B562A4" w:rsidRPr="00D96F1C" w:rsidRDefault="00B562A4" w:rsidP="002E7BDF">
            <w:pPr>
              <w:spacing w:line="288" w:lineRule="auto"/>
              <w:rPr>
                <w:rFonts w:ascii="Arial" w:eastAsia="Helvetica" w:hAnsi="Arial" w:cs="Arial"/>
                <w:color w:val="000000" w:themeColor="text1"/>
                <w:sz w:val="19"/>
                <w:szCs w:val="19"/>
              </w:rPr>
            </w:pPr>
          </w:p>
        </w:tc>
        <w:tc>
          <w:tcPr>
            <w:tcW w:w="1515" w:type="pct"/>
            <w:vMerge/>
            <w:vAlign w:val="center"/>
          </w:tcPr>
          <w:p w14:paraId="642A2B8F" w14:textId="77777777" w:rsidR="00B562A4" w:rsidRPr="00D96F1C" w:rsidRDefault="00B562A4" w:rsidP="002E7BDF">
            <w:pPr>
              <w:spacing w:line="288" w:lineRule="auto"/>
              <w:rPr>
                <w:rFonts w:ascii="Arial" w:eastAsia="Calibri" w:hAnsi="Arial" w:cs="Arial"/>
                <w:color w:val="000000" w:themeColor="text1"/>
                <w:sz w:val="19"/>
                <w:szCs w:val="19"/>
              </w:rPr>
            </w:pPr>
          </w:p>
        </w:tc>
        <w:tc>
          <w:tcPr>
            <w:tcW w:w="462" w:type="pct"/>
            <w:vMerge/>
            <w:vAlign w:val="center"/>
          </w:tcPr>
          <w:p w14:paraId="40D5EBA9" w14:textId="77777777" w:rsidR="00B562A4" w:rsidRPr="00D96F1C" w:rsidRDefault="00B562A4" w:rsidP="002E7BDF">
            <w:pPr>
              <w:spacing w:line="288" w:lineRule="auto"/>
              <w:jc w:val="center"/>
              <w:rPr>
                <w:rFonts w:ascii="Arial" w:eastAsia="Calibri" w:hAnsi="Arial" w:cs="Arial"/>
                <w:color w:val="000000" w:themeColor="text1"/>
                <w:sz w:val="19"/>
                <w:szCs w:val="19"/>
              </w:rPr>
            </w:pPr>
          </w:p>
        </w:tc>
        <w:tc>
          <w:tcPr>
            <w:tcW w:w="499" w:type="pct"/>
            <w:vAlign w:val="center"/>
          </w:tcPr>
          <w:p w14:paraId="69BE7CA5" w14:textId="77777777" w:rsidR="00B562A4" w:rsidRPr="00D96F1C" w:rsidRDefault="00B562A4"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r w:rsidRPr="00D96F1C">
              <w:rPr>
                <w:rFonts w:ascii="Arial" w:eastAsia="Helvetica" w:hAnsi="Arial" w:cs="Arial"/>
                <w:color w:val="000000" w:themeColor="text1"/>
                <w:sz w:val="19"/>
                <w:szCs w:val="19"/>
                <w:u w:color="000000"/>
                <w:bdr w:val="nil"/>
              </w:rPr>
              <w:t>nie</w:t>
            </w:r>
          </w:p>
        </w:tc>
        <w:tc>
          <w:tcPr>
            <w:tcW w:w="1552" w:type="pct"/>
            <w:vAlign w:val="center"/>
          </w:tcPr>
          <w:p w14:paraId="4BC0C65E" w14:textId="4AE7119F" w:rsidR="00B562A4" w:rsidRPr="00D96F1C" w:rsidRDefault="00B562A4" w:rsidP="002E7BDF">
            <w:pPr>
              <w:pBdr>
                <w:top w:val="nil"/>
                <w:left w:val="nil"/>
                <w:bottom w:val="nil"/>
                <w:right w:val="nil"/>
                <w:between w:val="nil"/>
                <w:bar w:val="nil"/>
              </w:pBd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Projekt nie je v súlade s Regionálnou integrovanou územnou stratégiou/Integrovanou územnou stratégiou UMR a regionálnymi stratégiami výchovy a vzdelávania v stredných školách.</w:t>
            </w:r>
          </w:p>
        </w:tc>
      </w:tr>
    </w:tbl>
    <w:p w14:paraId="5ED26824" w14:textId="546B2506" w:rsidR="00FD0B7A" w:rsidRPr="00FD0B7A" w:rsidRDefault="0091251D" w:rsidP="005A7C9C">
      <w:pPr>
        <w:pStyle w:val="Predvolen"/>
        <w:spacing w:line="288" w:lineRule="auto"/>
        <w:ind w:right="-2"/>
        <w:jc w:val="both"/>
        <w:rPr>
          <w:rFonts w:ascii="Arial" w:eastAsia="Helvetica Neue Light" w:hAnsi="Arial" w:cs="Arial"/>
          <w:color w:val="000000" w:themeColor="text1"/>
          <w:sz w:val="19"/>
          <w:szCs w:val="19"/>
          <w:lang w:val="sk-SK"/>
        </w:rPr>
      </w:pPr>
      <w:r w:rsidRPr="00D96F1C">
        <w:rPr>
          <w:rFonts w:ascii="Arial" w:hAnsi="Arial" w:cs="Arial"/>
          <w:color w:val="000000" w:themeColor="text1"/>
          <w:sz w:val="19"/>
          <w:szCs w:val="19"/>
          <w:lang w:val="sk-SK"/>
        </w:rPr>
        <w:t>Hodnotiteľ posudzuje najmä informácie uvedené v častiach ŽoNFP: 5. Identifikácia projektu, 7. Popis projektu, 10.1 Aktivity projektu a očakávané merateľné ukazovatele.</w:t>
      </w:r>
    </w:p>
    <w:p w14:paraId="505A33CB" w14:textId="1C0D19DE" w:rsidR="00FD0B7A" w:rsidRPr="00D96F1C" w:rsidRDefault="00FD0B7A" w:rsidP="005A7C9C">
      <w:pPr>
        <w:spacing w:before="120" w:after="120" w:line="288" w:lineRule="auto"/>
        <w:jc w:val="both"/>
        <w:rPr>
          <w:rFonts w:ascii="Arial" w:hAnsi="Arial" w:cs="Arial"/>
          <w:color w:val="000000" w:themeColor="text1"/>
          <w:sz w:val="19"/>
          <w:szCs w:val="19"/>
        </w:rPr>
      </w:pPr>
      <w:r w:rsidRPr="00BE41F0">
        <w:rPr>
          <w:rFonts w:ascii="Arial" w:hAnsi="Arial" w:cs="Arial"/>
          <w:color w:val="000000" w:themeColor="text1"/>
          <w:sz w:val="19"/>
          <w:szCs w:val="19"/>
        </w:rPr>
        <w:t xml:space="preserve">Hodnotiteľ posúdi (áno/nie), či je správne a dostatočne deklarovaný súlad žiadosti o NFP s vypracovanou Regionálnou integrovanou územnou stratégiou/Integrovanou územnou stratégiou UMR. Hodnotiteľ posúdi, či deklarovaný príspevok vyplýva z realizácie konkrétnych aktivít projektu pričom posudzuje najmä tematický súlad príslušných strategických častí Regionálnej integrovanej územnej stratégie/Integrovanej územnej stratégie UMR s cieľmi a výsledkami hodnoteného projektu a nezameriava sa len na súlad projektu s indikatívnym zoznam projektových zámerov danej RIÚS/IÚS UMR. </w:t>
      </w:r>
      <w:r w:rsidR="00BB68C2" w:rsidRPr="00BB68C2">
        <w:rPr>
          <w:rFonts w:ascii="Arial" w:hAnsi="Arial" w:cs="Arial"/>
          <w:color w:val="000000" w:themeColor="text1"/>
          <w:sz w:val="19"/>
          <w:szCs w:val="19"/>
        </w:rPr>
        <w:t xml:space="preserve">Hodnotiteľ zároveň posúdi, či je dostatočne deklarovaný súlad </w:t>
      </w:r>
      <w:r w:rsidR="00BB68C2">
        <w:rPr>
          <w:rFonts w:ascii="Arial" w:hAnsi="Arial" w:cs="Arial"/>
          <w:color w:val="000000" w:themeColor="text1"/>
          <w:sz w:val="19"/>
          <w:szCs w:val="19"/>
        </w:rPr>
        <w:t>ŽoNFP</w:t>
      </w:r>
      <w:r w:rsidR="00BB68C2" w:rsidRPr="00BB68C2">
        <w:rPr>
          <w:rFonts w:ascii="Arial" w:hAnsi="Arial" w:cs="Arial"/>
          <w:color w:val="000000" w:themeColor="text1"/>
          <w:sz w:val="19"/>
          <w:szCs w:val="19"/>
        </w:rPr>
        <w:t xml:space="preserve"> s regionálnou stratégiou odborného vzdelávania a prípravy z pohľadu optimalizácie štruktúry odborov, siete škôl, potrieb trhu práce, vytváraniu COVP a pod. </w:t>
      </w:r>
      <w:r w:rsidRPr="00BE41F0">
        <w:rPr>
          <w:rFonts w:ascii="Arial" w:hAnsi="Arial" w:cs="Arial"/>
          <w:color w:val="000000" w:themeColor="text1"/>
          <w:sz w:val="19"/>
          <w:szCs w:val="19"/>
        </w:rPr>
        <w:t xml:space="preserve">V prípade, že </w:t>
      </w:r>
      <w:r w:rsidR="00BB68C2">
        <w:rPr>
          <w:rFonts w:ascii="Arial" w:hAnsi="Arial" w:cs="Arial"/>
          <w:color w:val="000000" w:themeColor="text1"/>
          <w:sz w:val="19"/>
          <w:szCs w:val="19"/>
        </w:rPr>
        <w:t>projekt je v súlade s príslušnými</w:t>
      </w:r>
      <w:r w:rsidRPr="00BE41F0">
        <w:rPr>
          <w:rFonts w:ascii="Arial" w:hAnsi="Arial" w:cs="Arial"/>
          <w:color w:val="000000" w:themeColor="text1"/>
          <w:sz w:val="19"/>
          <w:szCs w:val="19"/>
        </w:rPr>
        <w:t xml:space="preserve"> regionáln</w:t>
      </w:r>
      <w:r w:rsidR="00BB68C2">
        <w:rPr>
          <w:rFonts w:ascii="Arial" w:hAnsi="Arial" w:cs="Arial"/>
          <w:color w:val="000000" w:themeColor="text1"/>
          <w:sz w:val="19"/>
          <w:szCs w:val="19"/>
        </w:rPr>
        <w:t>ymi</w:t>
      </w:r>
      <w:r w:rsidRPr="00BE41F0">
        <w:rPr>
          <w:rFonts w:ascii="Arial" w:hAnsi="Arial" w:cs="Arial"/>
          <w:color w:val="000000" w:themeColor="text1"/>
          <w:sz w:val="19"/>
          <w:szCs w:val="19"/>
        </w:rPr>
        <w:t xml:space="preserve"> stratégi</w:t>
      </w:r>
      <w:r w:rsidR="00BB68C2">
        <w:rPr>
          <w:rFonts w:ascii="Arial" w:hAnsi="Arial" w:cs="Arial"/>
          <w:color w:val="000000" w:themeColor="text1"/>
          <w:sz w:val="19"/>
          <w:szCs w:val="19"/>
        </w:rPr>
        <w:t>ami</w:t>
      </w:r>
      <w:r w:rsidRPr="00BE41F0">
        <w:rPr>
          <w:rFonts w:ascii="Arial" w:hAnsi="Arial" w:cs="Arial"/>
          <w:color w:val="000000" w:themeColor="text1"/>
          <w:sz w:val="19"/>
          <w:szCs w:val="19"/>
        </w:rPr>
        <w:t xml:space="preserve"> priradí odpoveď (áno), v opačnom prípade priradí odpoveď (nie).</w:t>
      </w:r>
    </w:p>
    <w:p w14:paraId="7C7C2C29" w14:textId="2216725F" w:rsidR="00EE1059" w:rsidRDefault="0091251D" w:rsidP="005A7C9C">
      <w:pPr>
        <w:spacing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w:t>
      </w:r>
      <w:r w:rsidR="007A158F">
        <w:rPr>
          <w:rFonts w:ascii="Arial" w:hAnsi="Arial" w:cs="Arial"/>
          <w:color w:val="000000" w:themeColor="text1"/>
          <w:sz w:val="19"/>
          <w:szCs w:val="19"/>
        </w:rPr>
        <w:t> to tak v prípade kladného ako aj</w:t>
      </w:r>
      <w:r w:rsidRPr="00D96F1C">
        <w:rPr>
          <w:rFonts w:ascii="Arial" w:hAnsi="Arial" w:cs="Arial"/>
          <w:color w:val="000000" w:themeColor="text1"/>
          <w:sz w:val="19"/>
          <w:szCs w:val="19"/>
        </w:rPr>
        <w:t xml:space="preserve"> negatívneho hodnotenia. </w:t>
      </w:r>
    </w:p>
    <w:p w14:paraId="322C9CC9" w14:textId="77777777" w:rsidR="002E7BDF" w:rsidRDefault="002E7BDF" w:rsidP="005A7C9C">
      <w:pPr>
        <w:spacing w:line="288" w:lineRule="auto"/>
        <w:jc w:val="both"/>
        <w:rPr>
          <w:rFonts w:ascii="Arial" w:hAnsi="Arial" w:cs="Arial"/>
          <w:color w:val="000000" w:themeColor="text1"/>
          <w:sz w:val="19"/>
          <w:szCs w:val="19"/>
        </w:rPr>
      </w:pPr>
    </w:p>
    <w:p w14:paraId="74878A68" w14:textId="77777777" w:rsidR="002E7BDF" w:rsidRDefault="002E7BDF" w:rsidP="005A7C9C">
      <w:pPr>
        <w:spacing w:line="288" w:lineRule="auto"/>
        <w:jc w:val="both"/>
        <w:rPr>
          <w:rFonts w:ascii="Arial" w:hAnsi="Arial" w:cs="Arial"/>
          <w:color w:val="000000" w:themeColor="text1"/>
          <w:sz w:val="19"/>
          <w:szCs w:val="19"/>
        </w:rPr>
      </w:pPr>
    </w:p>
    <w:tbl>
      <w:tblPr>
        <w:tblStyle w:val="TableGrid8"/>
        <w:tblW w:w="4993" w:type="pct"/>
        <w:tblLayout w:type="fixed"/>
        <w:tblLook w:val="04A0" w:firstRow="1" w:lastRow="0" w:firstColumn="1" w:lastColumn="0" w:noHBand="0" w:noVBand="1"/>
      </w:tblPr>
      <w:tblGrid>
        <w:gridCol w:w="585"/>
        <w:gridCol w:w="2435"/>
        <w:gridCol w:w="4465"/>
        <w:gridCol w:w="1372"/>
        <w:gridCol w:w="1544"/>
        <w:gridCol w:w="4704"/>
      </w:tblGrid>
      <w:tr w:rsidR="00A179DD" w:rsidRPr="00D96F1C" w14:paraId="33327AD9" w14:textId="77777777" w:rsidTr="00A179DD">
        <w:trPr>
          <w:trHeight w:val="397"/>
        </w:trPr>
        <w:tc>
          <w:tcPr>
            <w:tcW w:w="194" w:type="pct"/>
            <w:shd w:val="clear" w:color="auto" w:fill="DEEAF6" w:themeFill="accent1" w:themeFillTint="33"/>
            <w:vAlign w:val="center"/>
          </w:tcPr>
          <w:p w14:paraId="1B02E3BE" w14:textId="77777777" w:rsidR="00B562A4" w:rsidRPr="00D96F1C" w:rsidRDefault="00B562A4" w:rsidP="00B562A4">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lastRenderedPageBreak/>
              <w:t>P.č.</w:t>
            </w:r>
          </w:p>
        </w:tc>
        <w:tc>
          <w:tcPr>
            <w:tcW w:w="806" w:type="pct"/>
            <w:shd w:val="clear" w:color="auto" w:fill="DEEAF6" w:themeFill="accent1" w:themeFillTint="33"/>
            <w:vAlign w:val="center"/>
          </w:tcPr>
          <w:p w14:paraId="58E7AE70" w14:textId="77777777" w:rsidR="00B562A4" w:rsidRPr="00D96F1C" w:rsidRDefault="00B562A4" w:rsidP="00A179DD">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478" w:type="pct"/>
            <w:shd w:val="clear" w:color="auto" w:fill="DEEAF6" w:themeFill="accent1" w:themeFillTint="33"/>
            <w:vAlign w:val="center"/>
          </w:tcPr>
          <w:p w14:paraId="4B1BE44A" w14:textId="77777777" w:rsidR="00B562A4" w:rsidRPr="00D96F1C" w:rsidRDefault="00B562A4" w:rsidP="00A179DD">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54" w:type="pct"/>
            <w:shd w:val="clear" w:color="auto" w:fill="DEEAF6" w:themeFill="accent1" w:themeFillTint="33"/>
            <w:vAlign w:val="center"/>
          </w:tcPr>
          <w:p w14:paraId="0811D06A" w14:textId="77777777" w:rsidR="00B562A4" w:rsidRPr="00D96F1C" w:rsidRDefault="00B562A4" w:rsidP="00A179DD">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511" w:type="pct"/>
            <w:shd w:val="clear" w:color="auto" w:fill="DEEAF6" w:themeFill="accent1" w:themeFillTint="33"/>
            <w:vAlign w:val="center"/>
          </w:tcPr>
          <w:p w14:paraId="2E752AB5" w14:textId="77777777" w:rsidR="00B562A4" w:rsidRPr="00D96F1C" w:rsidRDefault="00B562A4" w:rsidP="00A179DD">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557" w:type="pct"/>
            <w:shd w:val="clear" w:color="auto" w:fill="DEEAF6" w:themeFill="accent1" w:themeFillTint="33"/>
            <w:vAlign w:val="center"/>
          </w:tcPr>
          <w:p w14:paraId="5FF41E12" w14:textId="77777777" w:rsidR="00B562A4" w:rsidRPr="00D96F1C" w:rsidRDefault="00B562A4" w:rsidP="00A179DD">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A179DD" w:rsidRPr="00D96F1C" w14:paraId="285E8318" w14:textId="77777777" w:rsidTr="00A179DD">
        <w:trPr>
          <w:trHeight w:val="405"/>
        </w:trPr>
        <w:tc>
          <w:tcPr>
            <w:tcW w:w="194" w:type="pct"/>
            <w:vMerge w:val="restart"/>
            <w:vAlign w:val="center"/>
          </w:tcPr>
          <w:p w14:paraId="329F964C" w14:textId="66721594" w:rsidR="00B562A4" w:rsidRPr="00D96F1C" w:rsidRDefault="00B562A4" w:rsidP="00B562A4">
            <w:pPr>
              <w:spacing w:line="288" w:lineRule="auto"/>
              <w:jc w:val="center"/>
              <w:rPr>
                <w:rFonts w:ascii="Arial" w:eastAsia="Calibri" w:hAnsi="Arial" w:cs="Arial"/>
                <w:color w:val="000000" w:themeColor="text1"/>
                <w:sz w:val="19"/>
                <w:szCs w:val="19"/>
              </w:rPr>
            </w:pPr>
            <w:r w:rsidRPr="009F08B8">
              <w:rPr>
                <w:rFonts w:ascii="Arial" w:eastAsia="Calibri" w:hAnsi="Arial" w:cs="Arial"/>
                <w:color w:val="000000" w:themeColor="text1"/>
                <w:sz w:val="19"/>
                <w:szCs w:val="19"/>
              </w:rPr>
              <w:t>1.3</w:t>
            </w:r>
          </w:p>
        </w:tc>
        <w:tc>
          <w:tcPr>
            <w:tcW w:w="806" w:type="pct"/>
            <w:vMerge w:val="restart"/>
            <w:tcBorders>
              <w:top w:val="single" w:sz="4" w:space="0" w:color="auto"/>
              <w:left w:val="single" w:sz="4" w:space="0" w:color="auto"/>
              <w:right w:val="single" w:sz="4" w:space="0" w:color="auto"/>
            </w:tcBorders>
            <w:vAlign w:val="center"/>
          </w:tcPr>
          <w:p w14:paraId="2F55B5AE" w14:textId="5320919A" w:rsidR="00B562A4" w:rsidRPr="00D96F1C" w:rsidRDefault="00B562A4" w:rsidP="002E7BDF">
            <w:pPr>
              <w:spacing w:line="288" w:lineRule="auto"/>
              <w:rPr>
                <w:rFonts w:ascii="Arial" w:eastAsia="Helvetica" w:hAnsi="Arial" w:cs="Arial"/>
                <w:color w:val="000000" w:themeColor="text1"/>
                <w:sz w:val="19"/>
                <w:szCs w:val="19"/>
              </w:rPr>
            </w:pPr>
            <w:r w:rsidRPr="00DF6F58">
              <w:rPr>
                <w:rFonts w:ascii="Arial" w:eastAsia="Times New Roman" w:hAnsi="Arial" w:cs="Arial"/>
                <w:color w:val="000000" w:themeColor="text1"/>
                <w:sz w:val="19"/>
                <w:szCs w:val="19"/>
                <w:lang w:bidi="en-US"/>
              </w:rPr>
              <w:t>Súlad projektu s horizontálnym princípom nediskriminácia</w:t>
            </w:r>
            <w:r w:rsidRPr="00DF6F58" w:rsidDel="0012646E">
              <w:rPr>
                <w:rFonts w:ascii="Arial" w:hAnsi="Arial" w:cs="Arial"/>
                <w:color w:val="000000" w:themeColor="text1"/>
                <w:sz w:val="19"/>
                <w:szCs w:val="19"/>
              </w:rPr>
              <w:t xml:space="preserve"> </w:t>
            </w:r>
          </w:p>
        </w:tc>
        <w:tc>
          <w:tcPr>
            <w:tcW w:w="1478" w:type="pct"/>
            <w:vMerge w:val="restart"/>
            <w:tcBorders>
              <w:top w:val="single" w:sz="4" w:space="0" w:color="auto"/>
              <w:left w:val="single" w:sz="4" w:space="0" w:color="auto"/>
              <w:right w:val="single" w:sz="4" w:space="0" w:color="auto"/>
            </w:tcBorders>
            <w:vAlign w:val="center"/>
          </w:tcPr>
          <w:p w14:paraId="79CAD2AC" w14:textId="1BF19718" w:rsidR="00B562A4" w:rsidRPr="00D96F1C" w:rsidRDefault="00B562A4" w:rsidP="002E7BDF">
            <w:pPr>
              <w:spacing w:line="288" w:lineRule="auto"/>
              <w:jc w:val="both"/>
              <w:rPr>
                <w:rFonts w:ascii="Arial" w:eastAsia="Helvetica" w:hAnsi="Arial" w:cs="Arial"/>
                <w:color w:val="000000" w:themeColor="text1"/>
                <w:sz w:val="19"/>
                <w:szCs w:val="19"/>
              </w:rPr>
            </w:pPr>
            <w:r w:rsidRPr="00DF6F58">
              <w:rPr>
                <w:rFonts w:ascii="Arial" w:eastAsia="Times New Roman" w:hAnsi="Arial" w:cs="Arial"/>
                <w:color w:val="000000" w:themeColor="text1"/>
                <w:sz w:val="19"/>
                <w:szCs w:val="19"/>
                <w:lang w:bidi="en-US"/>
              </w:rPr>
              <w:t>Posudzuje sa, či je projekt v súlade s horizontálnym princípom nediskriminácia, resp. s podmienkami prístupnosti podľa č. 9 a 19 Dohovoru OSN o právach osôb so zdravotným postihnutím</w:t>
            </w:r>
            <w:r>
              <w:rPr>
                <w:rFonts w:ascii="Arial" w:eastAsia="Times New Roman" w:hAnsi="Arial" w:cs="Arial"/>
                <w:color w:val="000000" w:themeColor="text1"/>
                <w:sz w:val="19"/>
                <w:szCs w:val="19"/>
                <w:lang w:bidi="en-US"/>
              </w:rPr>
              <w:t>.</w:t>
            </w:r>
          </w:p>
        </w:tc>
        <w:tc>
          <w:tcPr>
            <w:tcW w:w="454" w:type="pct"/>
            <w:vMerge w:val="restart"/>
            <w:tcBorders>
              <w:left w:val="single" w:sz="4" w:space="0" w:color="auto"/>
              <w:right w:val="single" w:sz="4" w:space="0" w:color="auto"/>
            </w:tcBorders>
            <w:vAlign w:val="center"/>
          </w:tcPr>
          <w:p w14:paraId="7500FA94" w14:textId="428E3756" w:rsidR="00B562A4" w:rsidRPr="00D96F1C" w:rsidRDefault="00B562A4" w:rsidP="002E7BDF">
            <w:pPr>
              <w:spacing w:line="288" w:lineRule="auto"/>
              <w:jc w:val="center"/>
              <w:rPr>
                <w:rFonts w:ascii="Arial" w:eastAsia="Helvetica" w:hAnsi="Arial" w:cs="Arial"/>
                <w:color w:val="000000" w:themeColor="text1"/>
                <w:sz w:val="19"/>
                <w:szCs w:val="19"/>
              </w:rPr>
            </w:pPr>
            <w:r w:rsidRPr="00F93B3F">
              <w:rPr>
                <w:rFonts w:ascii="Arial" w:hAnsi="Arial" w:cs="Arial"/>
                <w:color w:val="000000" w:themeColor="text1"/>
                <w:sz w:val="19"/>
                <w:szCs w:val="19"/>
              </w:rPr>
              <w:t>Vylučujúce kritérium</w:t>
            </w:r>
          </w:p>
        </w:tc>
        <w:tc>
          <w:tcPr>
            <w:tcW w:w="511" w:type="pct"/>
            <w:tcBorders>
              <w:top w:val="single" w:sz="4" w:space="0" w:color="auto"/>
              <w:left w:val="single" w:sz="4" w:space="0" w:color="auto"/>
              <w:bottom w:val="single" w:sz="4" w:space="0" w:color="auto"/>
              <w:right w:val="single" w:sz="4" w:space="0" w:color="auto"/>
            </w:tcBorders>
            <w:vAlign w:val="center"/>
          </w:tcPr>
          <w:p w14:paraId="419A07C3" w14:textId="0D969C7F" w:rsidR="00B562A4" w:rsidRPr="00D96F1C" w:rsidRDefault="00B562A4"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r w:rsidRPr="00677DBF">
              <w:rPr>
                <w:rFonts w:ascii="Arial" w:eastAsia="Helvetica" w:hAnsi="Arial" w:cs="Arial"/>
                <w:color w:val="000000" w:themeColor="text1"/>
                <w:sz w:val="19"/>
                <w:szCs w:val="19"/>
                <w:u w:color="000000"/>
              </w:rPr>
              <w:t>áno</w:t>
            </w:r>
          </w:p>
        </w:tc>
        <w:tc>
          <w:tcPr>
            <w:tcW w:w="1557" w:type="pct"/>
            <w:tcBorders>
              <w:top w:val="single" w:sz="4" w:space="0" w:color="auto"/>
              <w:left w:val="single" w:sz="4" w:space="0" w:color="auto"/>
              <w:bottom w:val="single" w:sz="4" w:space="0" w:color="auto"/>
              <w:right w:val="single" w:sz="4" w:space="0" w:color="auto"/>
            </w:tcBorders>
            <w:vAlign w:val="center"/>
          </w:tcPr>
          <w:p w14:paraId="4D289164" w14:textId="6B894753" w:rsidR="00B562A4" w:rsidRPr="00D96F1C" w:rsidRDefault="00B562A4" w:rsidP="002E7BDF">
            <w:pPr>
              <w:pBdr>
                <w:top w:val="nil"/>
                <w:left w:val="nil"/>
                <w:bottom w:val="nil"/>
                <w:right w:val="nil"/>
                <w:between w:val="nil"/>
                <w:bar w:val="nil"/>
              </w:pBdr>
              <w:spacing w:line="288" w:lineRule="auto"/>
              <w:jc w:val="both"/>
              <w:rPr>
                <w:rFonts w:ascii="Arial" w:eastAsia="Helvetica" w:hAnsi="Arial" w:cs="Arial"/>
                <w:color w:val="000000" w:themeColor="text1"/>
                <w:sz w:val="19"/>
                <w:szCs w:val="19"/>
              </w:rPr>
            </w:pPr>
            <w:r w:rsidRPr="00DF6F58">
              <w:rPr>
                <w:rFonts w:ascii="Arial" w:hAnsi="Arial" w:cs="Arial"/>
                <w:color w:val="000000" w:themeColor="text1"/>
                <w:sz w:val="19"/>
                <w:szCs w:val="19"/>
              </w:rPr>
              <w:t>Projekt spĺňa požiadavky univerzálneho navrhovania objektov a služieb podľa čl. 9 a 19 Dohovoru OSN o právach osôb so zdravotným postihnutím a spĺňa požiadavky v súlade s vyhláškou MŽP SR č. 532/2002 Z. z. a zákona č. 50/1976 Z. z. o územnom plánovaní a stavebnom poriadku.</w:t>
            </w:r>
          </w:p>
        </w:tc>
      </w:tr>
      <w:tr w:rsidR="00A179DD" w:rsidRPr="00D96F1C" w14:paraId="019B8804" w14:textId="77777777" w:rsidTr="00A179DD">
        <w:trPr>
          <w:trHeight w:val="1714"/>
        </w:trPr>
        <w:tc>
          <w:tcPr>
            <w:tcW w:w="194" w:type="pct"/>
            <w:vMerge/>
            <w:vAlign w:val="center"/>
          </w:tcPr>
          <w:p w14:paraId="4CD7FA6C" w14:textId="77777777" w:rsidR="00B562A4" w:rsidRPr="00D96F1C" w:rsidRDefault="00B562A4" w:rsidP="00B562A4">
            <w:pPr>
              <w:spacing w:line="288" w:lineRule="auto"/>
              <w:jc w:val="center"/>
              <w:rPr>
                <w:rFonts w:ascii="Arial" w:eastAsia="Calibri" w:hAnsi="Arial" w:cs="Arial"/>
                <w:color w:val="000000" w:themeColor="text1"/>
                <w:sz w:val="19"/>
                <w:szCs w:val="19"/>
              </w:rPr>
            </w:pPr>
          </w:p>
        </w:tc>
        <w:tc>
          <w:tcPr>
            <w:tcW w:w="806" w:type="pct"/>
            <w:vMerge/>
            <w:tcBorders>
              <w:left w:val="single" w:sz="4" w:space="0" w:color="auto"/>
              <w:right w:val="single" w:sz="4" w:space="0" w:color="auto"/>
            </w:tcBorders>
            <w:vAlign w:val="center"/>
          </w:tcPr>
          <w:p w14:paraId="14AEDEBF" w14:textId="77777777" w:rsidR="00B562A4" w:rsidRPr="00D96F1C" w:rsidRDefault="00B562A4" w:rsidP="002E7BDF">
            <w:pPr>
              <w:spacing w:line="288" w:lineRule="auto"/>
              <w:rPr>
                <w:rFonts w:ascii="Arial" w:eastAsia="Helvetica" w:hAnsi="Arial" w:cs="Arial"/>
                <w:color w:val="000000" w:themeColor="text1"/>
                <w:sz w:val="19"/>
                <w:szCs w:val="19"/>
              </w:rPr>
            </w:pPr>
          </w:p>
        </w:tc>
        <w:tc>
          <w:tcPr>
            <w:tcW w:w="1478" w:type="pct"/>
            <w:vMerge/>
            <w:tcBorders>
              <w:left w:val="single" w:sz="4" w:space="0" w:color="auto"/>
              <w:right w:val="single" w:sz="4" w:space="0" w:color="auto"/>
            </w:tcBorders>
            <w:vAlign w:val="center"/>
          </w:tcPr>
          <w:p w14:paraId="13A4133E" w14:textId="77777777" w:rsidR="00B562A4" w:rsidRPr="00D96F1C" w:rsidRDefault="00B562A4" w:rsidP="002E7BDF">
            <w:pPr>
              <w:spacing w:line="288" w:lineRule="auto"/>
              <w:rPr>
                <w:rFonts w:ascii="Arial" w:eastAsia="Helvetica" w:hAnsi="Arial" w:cs="Arial"/>
                <w:color w:val="000000" w:themeColor="text1"/>
                <w:sz w:val="19"/>
                <w:szCs w:val="19"/>
              </w:rPr>
            </w:pPr>
          </w:p>
        </w:tc>
        <w:tc>
          <w:tcPr>
            <w:tcW w:w="454" w:type="pct"/>
            <w:vMerge/>
            <w:tcBorders>
              <w:left w:val="single" w:sz="4" w:space="0" w:color="auto"/>
              <w:right w:val="single" w:sz="4" w:space="0" w:color="auto"/>
            </w:tcBorders>
            <w:vAlign w:val="center"/>
          </w:tcPr>
          <w:p w14:paraId="1882DA70" w14:textId="77777777" w:rsidR="00B562A4" w:rsidRPr="00D96F1C" w:rsidRDefault="00B562A4" w:rsidP="002E7BDF">
            <w:pPr>
              <w:spacing w:line="288" w:lineRule="auto"/>
              <w:jc w:val="center"/>
              <w:rPr>
                <w:rFonts w:ascii="Arial" w:eastAsia="Helvetica" w:hAnsi="Arial" w:cs="Arial"/>
                <w:color w:val="000000" w:themeColor="text1"/>
                <w:sz w:val="19"/>
                <w:szCs w:val="19"/>
              </w:rPr>
            </w:pPr>
          </w:p>
        </w:tc>
        <w:tc>
          <w:tcPr>
            <w:tcW w:w="511" w:type="pct"/>
            <w:tcBorders>
              <w:top w:val="single" w:sz="4" w:space="0" w:color="auto"/>
              <w:left w:val="single" w:sz="4" w:space="0" w:color="auto"/>
              <w:bottom w:val="single" w:sz="4" w:space="0" w:color="auto"/>
              <w:right w:val="single" w:sz="4" w:space="0" w:color="auto"/>
            </w:tcBorders>
            <w:vAlign w:val="center"/>
          </w:tcPr>
          <w:p w14:paraId="6F02B4E7" w14:textId="7B262410" w:rsidR="00B562A4" w:rsidRPr="00D96F1C" w:rsidRDefault="00B562A4"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r w:rsidRPr="00677DBF">
              <w:rPr>
                <w:rFonts w:ascii="Arial" w:eastAsia="Helvetica" w:hAnsi="Arial" w:cs="Arial"/>
                <w:color w:val="000000" w:themeColor="text1"/>
                <w:sz w:val="19"/>
                <w:szCs w:val="19"/>
                <w:u w:color="000000"/>
              </w:rPr>
              <w:t>nie</w:t>
            </w:r>
          </w:p>
        </w:tc>
        <w:tc>
          <w:tcPr>
            <w:tcW w:w="1557" w:type="pct"/>
            <w:tcBorders>
              <w:top w:val="single" w:sz="4" w:space="0" w:color="auto"/>
              <w:left w:val="single" w:sz="4" w:space="0" w:color="auto"/>
              <w:bottom w:val="single" w:sz="4" w:space="0" w:color="auto"/>
              <w:right w:val="single" w:sz="4" w:space="0" w:color="auto"/>
            </w:tcBorders>
            <w:vAlign w:val="center"/>
          </w:tcPr>
          <w:p w14:paraId="55E3074A" w14:textId="6AC645DC" w:rsidR="00B562A4" w:rsidRPr="00D96F1C" w:rsidRDefault="00B562A4" w:rsidP="002E7BDF">
            <w:pPr>
              <w:pBdr>
                <w:top w:val="nil"/>
                <w:left w:val="nil"/>
                <w:bottom w:val="nil"/>
                <w:right w:val="nil"/>
                <w:between w:val="nil"/>
                <w:bar w:val="nil"/>
              </w:pBdr>
              <w:spacing w:line="288" w:lineRule="auto"/>
              <w:jc w:val="both"/>
              <w:rPr>
                <w:rFonts w:ascii="Arial" w:eastAsia="Helvetica" w:hAnsi="Arial" w:cs="Arial"/>
                <w:color w:val="000000" w:themeColor="text1"/>
                <w:sz w:val="19"/>
                <w:szCs w:val="19"/>
              </w:rPr>
            </w:pPr>
            <w:r w:rsidRPr="00DF6F58">
              <w:rPr>
                <w:rFonts w:ascii="Arial" w:hAnsi="Arial" w:cs="Arial"/>
                <w:color w:val="000000" w:themeColor="text1"/>
                <w:sz w:val="19"/>
                <w:szCs w:val="19"/>
              </w:rPr>
              <w:t xml:space="preserve">Projekt nespĺňa požiadavky univerzálneho navrhovania objektov a služieb podľa čl. 9 a 19 dohovoru o právach osôb so zdravotným postihnutím a spĺňa požiadavky v súlade s vyhláškou MŽP SR č. 532/2002 Z. z. a, zákona č. 50/1976 Z. z. o územnom plánovaní a stavebnom. </w:t>
            </w:r>
          </w:p>
        </w:tc>
      </w:tr>
    </w:tbl>
    <w:p w14:paraId="105EEB38" w14:textId="7861CE73" w:rsidR="00DD22D0" w:rsidRPr="00D96F1C" w:rsidRDefault="00DD22D0"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 xml:space="preserve">Hodnotiteľ posudzuje najmä informácie uvedené v častiach ŽoNFP: 7. Popis projektu, </w:t>
      </w:r>
      <w:r w:rsidR="009D6EC4">
        <w:rPr>
          <w:rFonts w:ascii="Arial" w:hAnsi="Arial" w:cs="Arial"/>
          <w:color w:val="000000" w:themeColor="text1"/>
          <w:sz w:val="19"/>
          <w:szCs w:val="19"/>
        </w:rPr>
        <w:t>príloha Projektová dokumentácia</w:t>
      </w:r>
      <w:r w:rsidRPr="00D96F1C">
        <w:rPr>
          <w:rFonts w:ascii="Arial" w:hAnsi="Arial" w:cs="Arial"/>
          <w:color w:val="000000" w:themeColor="text1"/>
          <w:sz w:val="19"/>
          <w:szCs w:val="19"/>
        </w:rPr>
        <w:t>.</w:t>
      </w:r>
    </w:p>
    <w:p w14:paraId="6072347D" w14:textId="1ADE7259" w:rsidR="00D062D0" w:rsidRPr="00362E9A" w:rsidRDefault="00D062D0" w:rsidP="005A7C9C">
      <w:pPr>
        <w:spacing w:before="120" w:after="120" w:line="288" w:lineRule="auto"/>
        <w:jc w:val="both"/>
        <w:rPr>
          <w:rFonts w:ascii="Arial" w:eastAsia="Times New Roman" w:hAnsi="Arial" w:cs="Arial"/>
          <w:color w:val="000000" w:themeColor="text1"/>
          <w:sz w:val="19"/>
          <w:szCs w:val="19"/>
          <w:lang w:bidi="en-US"/>
        </w:rPr>
      </w:pPr>
      <w:r w:rsidRPr="003C6DE1">
        <w:rPr>
          <w:rFonts w:ascii="Arial" w:hAnsi="Arial" w:cs="Arial"/>
          <w:color w:val="000000" w:themeColor="text1"/>
          <w:sz w:val="19"/>
          <w:szCs w:val="19"/>
        </w:rPr>
        <w:t xml:space="preserve">Hodnotiteľ posúdi (áno/nie), či je </w:t>
      </w:r>
      <w:r>
        <w:rPr>
          <w:rFonts w:ascii="Arial" w:hAnsi="Arial" w:cs="Arial"/>
          <w:color w:val="000000" w:themeColor="text1"/>
          <w:sz w:val="19"/>
          <w:szCs w:val="19"/>
        </w:rPr>
        <w:t xml:space="preserve">projekt </w:t>
      </w:r>
      <w:r w:rsidRPr="003C6DE1">
        <w:rPr>
          <w:rFonts w:ascii="Arial" w:eastAsia="Times New Roman" w:hAnsi="Arial" w:cs="Arial"/>
          <w:color w:val="000000" w:themeColor="text1"/>
          <w:sz w:val="19"/>
          <w:szCs w:val="19"/>
          <w:lang w:bidi="en-US"/>
        </w:rPr>
        <w:t xml:space="preserve">spĺňa podmienku prístupnosti podľa čl. 9 Dohovoru OSN o právach osôb so zdravotným postihnutím </w:t>
      </w:r>
      <w:r>
        <w:rPr>
          <w:rFonts w:ascii="Arial" w:eastAsia="Times New Roman" w:hAnsi="Arial" w:cs="Arial"/>
          <w:color w:val="000000" w:themeColor="text1"/>
          <w:sz w:val="19"/>
          <w:szCs w:val="19"/>
          <w:lang w:bidi="en-US"/>
        </w:rPr>
        <w:t xml:space="preserve">a relevantné požiadavky vyplývajúce z </w:t>
      </w:r>
      <w:r w:rsidRPr="003C6DE1">
        <w:rPr>
          <w:rFonts w:ascii="Arial" w:eastAsia="Times New Roman" w:hAnsi="Arial" w:cs="Arial"/>
          <w:color w:val="000000" w:themeColor="text1"/>
          <w:sz w:val="19"/>
          <w:szCs w:val="19"/>
          <w:lang w:bidi="en-US"/>
        </w:rPr>
        <w:t>vyhlášk</w:t>
      </w:r>
      <w:r>
        <w:rPr>
          <w:rFonts w:ascii="Arial" w:eastAsia="Times New Roman" w:hAnsi="Arial" w:cs="Arial"/>
          <w:color w:val="000000" w:themeColor="text1"/>
          <w:sz w:val="19"/>
          <w:szCs w:val="19"/>
          <w:lang w:bidi="en-US"/>
        </w:rPr>
        <w:t>y</w:t>
      </w:r>
      <w:r w:rsidRPr="003C6DE1">
        <w:rPr>
          <w:rFonts w:ascii="Arial" w:eastAsia="Times New Roman" w:hAnsi="Arial" w:cs="Arial"/>
          <w:color w:val="000000" w:themeColor="text1"/>
          <w:sz w:val="19"/>
          <w:szCs w:val="19"/>
          <w:lang w:bidi="en-US"/>
        </w:rPr>
        <w:t xml:space="preserve"> MŽP SR 532/2002 Z. z.</w:t>
      </w:r>
      <w:r>
        <w:rPr>
          <w:rFonts w:ascii="Arial" w:eastAsia="Times New Roman" w:hAnsi="Arial" w:cs="Arial"/>
          <w:color w:val="000000" w:themeColor="text1"/>
          <w:sz w:val="19"/>
          <w:szCs w:val="19"/>
          <w:lang w:bidi="en-US"/>
        </w:rPr>
        <w:t xml:space="preserve"> a</w:t>
      </w:r>
      <w:r w:rsidRPr="003C6DE1">
        <w:rPr>
          <w:rFonts w:ascii="Arial" w:eastAsia="Times New Roman" w:hAnsi="Arial" w:cs="Arial"/>
          <w:color w:val="000000" w:themeColor="text1"/>
          <w:sz w:val="19"/>
          <w:szCs w:val="19"/>
          <w:lang w:bidi="en-US"/>
        </w:rPr>
        <w:t xml:space="preserve"> Zákon</w:t>
      </w:r>
      <w:r>
        <w:rPr>
          <w:rFonts w:ascii="Arial" w:eastAsia="Times New Roman" w:hAnsi="Arial" w:cs="Arial"/>
          <w:color w:val="000000" w:themeColor="text1"/>
          <w:sz w:val="19"/>
          <w:szCs w:val="19"/>
          <w:lang w:bidi="en-US"/>
        </w:rPr>
        <w:t>a</w:t>
      </w:r>
      <w:r w:rsidRPr="003C6DE1">
        <w:rPr>
          <w:rFonts w:ascii="Arial" w:eastAsia="Times New Roman" w:hAnsi="Arial" w:cs="Arial"/>
          <w:color w:val="000000" w:themeColor="text1"/>
          <w:sz w:val="19"/>
          <w:szCs w:val="19"/>
          <w:lang w:bidi="en-US"/>
        </w:rPr>
        <w:t xml:space="preserve"> č. 50/1976 Z. z. o </w:t>
      </w:r>
      <w:r w:rsidRPr="00362E9A">
        <w:rPr>
          <w:rFonts w:ascii="Arial" w:eastAsia="Times New Roman" w:hAnsi="Arial" w:cs="Arial"/>
          <w:color w:val="000000" w:themeColor="text1"/>
          <w:sz w:val="19"/>
          <w:szCs w:val="19"/>
          <w:lang w:bidi="en-US"/>
        </w:rPr>
        <w:t xml:space="preserve">územnom plánovaní a stavebnom poriadku. </w:t>
      </w:r>
      <w:r w:rsidRPr="00362E9A">
        <w:rPr>
          <w:rFonts w:ascii="Arial" w:hAnsi="Arial" w:cs="Arial"/>
          <w:color w:val="000000" w:themeColor="text1"/>
          <w:sz w:val="19"/>
          <w:szCs w:val="19"/>
        </w:rPr>
        <w:t>Hodnotiteľ posúdi najmä, či stavebné objekty, verejne prístupné priestory a verejne prístupné budovy sú</w:t>
      </w:r>
      <w:r w:rsidR="009D6EC4">
        <w:rPr>
          <w:rFonts w:ascii="Arial" w:hAnsi="Arial" w:cs="Arial"/>
          <w:color w:val="000000" w:themeColor="text1"/>
          <w:sz w:val="19"/>
          <w:szCs w:val="19"/>
        </w:rPr>
        <w:t>/budú</w:t>
      </w:r>
      <w:r w:rsidRPr="00362E9A">
        <w:rPr>
          <w:rFonts w:ascii="Arial" w:hAnsi="Arial" w:cs="Arial"/>
          <w:color w:val="000000" w:themeColor="text1"/>
          <w:sz w:val="19"/>
          <w:szCs w:val="19"/>
        </w:rPr>
        <w:t xml:space="preserve"> bezbariérové</w:t>
      </w:r>
      <w:r w:rsidR="00D22485">
        <w:rPr>
          <w:rFonts w:ascii="Arial" w:hAnsi="Arial" w:cs="Arial"/>
          <w:color w:val="000000" w:themeColor="text1"/>
          <w:sz w:val="19"/>
          <w:szCs w:val="19"/>
        </w:rPr>
        <w:t>,</w:t>
      </w:r>
      <w:r>
        <w:rPr>
          <w:rFonts w:ascii="Arial" w:hAnsi="Arial" w:cs="Arial"/>
          <w:color w:val="000000" w:themeColor="text1"/>
          <w:sz w:val="19"/>
          <w:szCs w:val="19"/>
        </w:rPr>
        <w:t xml:space="preserve"> sú</w:t>
      </w:r>
      <w:r w:rsidR="009D6EC4">
        <w:rPr>
          <w:rFonts w:ascii="Arial" w:hAnsi="Arial" w:cs="Arial"/>
          <w:color w:val="000000" w:themeColor="text1"/>
          <w:sz w:val="19"/>
          <w:szCs w:val="19"/>
        </w:rPr>
        <w:t>/budú</w:t>
      </w:r>
      <w:r w:rsidRPr="00362E9A">
        <w:rPr>
          <w:rFonts w:ascii="Arial" w:hAnsi="Arial" w:cs="Arial"/>
          <w:color w:val="000000" w:themeColor="text1"/>
          <w:sz w:val="19"/>
          <w:szCs w:val="19"/>
        </w:rPr>
        <w:t xml:space="preserve"> v súlade s princípmi unive</w:t>
      </w:r>
      <w:r>
        <w:rPr>
          <w:rFonts w:ascii="Arial" w:hAnsi="Arial" w:cs="Arial"/>
          <w:color w:val="000000" w:themeColor="text1"/>
          <w:sz w:val="19"/>
          <w:szCs w:val="19"/>
        </w:rPr>
        <w:t>rzálneho navrhovania a</w:t>
      </w:r>
      <w:r w:rsidR="009D6EC4">
        <w:rPr>
          <w:rFonts w:ascii="Arial" w:hAnsi="Arial" w:cs="Arial"/>
          <w:color w:val="000000" w:themeColor="text1"/>
          <w:sz w:val="19"/>
          <w:szCs w:val="19"/>
        </w:rPr>
        <w:t> </w:t>
      </w:r>
      <w:r>
        <w:rPr>
          <w:rFonts w:ascii="Arial" w:hAnsi="Arial" w:cs="Arial"/>
          <w:color w:val="000000" w:themeColor="text1"/>
          <w:sz w:val="19"/>
          <w:szCs w:val="19"/>
        </w:rPr>
        <w:t>vytvárajú</w:t>
      </w:r>
      <w:r w:rsidR="009D6EC4">
        <w:rPr>
          <w:rFonts w:ascii="Arial" w:hAnsi="Arial" w:cs="Arial"/>
          <w:color w:val="000000" w:themeColor="text1"/>
          <w:sz w:val="19"/>
          <w:szCs w:val="19"/>
        </w:rPr>
        <w:t>/budú vytvárať</w:t>
      </w:r>
      <w:r>
        <w:rPr>
          <w:rFonts w:ascii="Arial" w:hAnsi="Arial" w:cs="Arial"/>
          <w:color w:val="000000" w:themeColor="text1"/>
          <w:sz w:val="19"/>
          <w:szCs w:val="19"/>
        </w:rPr>
        <w:t xml:space="preserve"> podmienky pre prístup osobám so zdravotným postihnutím.</w:t>
      </w:r>
    </w:p>
    <w:p w14:paraId="38BC9D39" w14:textId="36E86E25" w:rsidR="00A179DD" w:rsidRDefault="00D062D0" w:rsidP="005A7C9C">
      <w:pPr>
        <w:spacing w:before="120" w:after="120" w:line="288" w:lineRule="auto"/>
        <w:jc w:val="both"/>
        <w:rPr>
          <w:rFonts w:ascii="Arial" w:hAnsi="Arial" w:cs="Arial"/>
          <w:color w:val="000000" w:themeColor="text1"/>
          <w:sz w:val="19"/>
          <w:szCs w:val="19"/>
        </w:rPr>
      </w:pPr>
      <w:r w:rsidRPr="00A24479">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D21BEC">
        <w:rPr>
          <w:rFonts w:ascii="Arial" w:hAnsi="Arial" w:cs="Arial"/>
          <w:color w:val="000000" w:themeColor="text1"/>
          <w:sz w:val="19"/>
          <w:szCs w:val="19"/>
        </w:rPr>
        <w:t>vylučujúceho</w:t>
      </w:r>
      <w:r w:rsidRPr="00A24479">
        <w:rPr>
          <w:rFonts w:ascii="Arial" w:hAnsi="Arial" w:cs="Arial"/>
          <w:color w:val="000000" w:themeColor="text1"/>
          <w:sz w:val="19"/>
          <w:szCs w:val="19"/>
        </w:rPr>
        <w:t xml:space="preserve"> kritéria, a to tak v prípade kladného ako aj negatívneho hodnotenia.</w:t>
      </w:r>
    </w:p>
    <w:tbl>
      <w:tblPr>
        <w:tblStyle w:val="TableGrid8"/>
        <w:tblW w:w="5003" w:type="pct"/>
        <w:tblLayout w:type="fixed"/>
        <w:tblLook w:val="04A0" w:firstRow="1" w:lastRow="0" w:firstColumn="1" w:lastColumn="0" w:noHBand="0" w:noVBand="1"/>
      </w:tblPr>
      <w:tblGrid>
        <w:gridCol w:w="587"/>
        <w:gridCol w:w="2425"/>
        <w:gridCol w:w="4895"/>
        <w:gridCol w:w="1371"/>
        <w:gridCol w:w="1577"/>
        <w:gridCol w:w="4280"/>
      </w:tblGrid>
      <w:tr w:rsidR="00A179DD" w:rsidRPr="00D96F1C" w14:paraId="06C2B69F" w14:textId="77777777" w:rsidTr="002E7BDF">
        <w:trPr>
          <w:trHeight w:val="397"/>
        </w:trPr>
        <w:tc>
          <w:tcPr>
            <w:tcW w:w="194" w:type="pct"/>
            <w:shd w:val="clear" w:color="auto" w:fill="DEEAF6" w:themeFill="accent1" w:themeFillTint="33"/>
            <w:vAlign w:val="center"/>
          </w:tcPr>
          <w:p w14:paraId="3EEE883C"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P.č.</w:t>
            </w:r>
          </w:p>
        </w:tc>
        <w:tc>
          <w:tcPr>
            <w:tcW w:w="801" w:type="pct"/>
            <w:shd w:val="clear" w:color="auto" w:fill="DEEAF6" w:themeFill="accent1" w:themeFillTint="33"/>
            <w:vAlign w:val="center"/>
          </w:tcPr>
          <w:p w14:paraId="5FED3046"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617" w:type="pct"/>
            <w:shd w:val="clear" w:color="auto" w:fill="DEEAF6" w:themeFill="accent1" w:themeFillTint="33"/>
            <w:vAlign w:val="center"/>
          </w:tcPr>
          <w:p w14:paraId="2961E7DD"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53" w:type="pct"/>
            <w:shd w:val="clear" w:color="auto" w:fill="DEEAF6" w:themeFill="accent1" w:themeFillTint="33"/>
            <w:vAlign w:val="center"/>
          </w:tcPr>
          <w:p w14:paraId="2C08DB7C"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521" w:type="pct"/>
            <w:shd w:val="clear" w:color="auto" w:fill="DEEAF6" w:themeFill="accent1" w:themeFillTint="33"/>
            <w:vAlign w:val="center"/>
          </w:tcPr>
          <w:p w14:paraId="6AD8E17C" w14:textId="77777777" w:rsidR="008A0B3C" w:rsidRPr="00D96F1C" w:rsidRDefault="008A0B3C" w:rsidP="008A0B3C">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414" w:type="pct"/>
            <w:shd w:val="clear" w:color="auto" w:fill="DEEAF6" w:themeFill="accent1" w:themeFillTint="33"/>
            <w:vAlign w:val="center"/>
          </w:tcPr>
          <w:p w14:paraId="1D4F5027"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A179DD" w:rsidRPr="00D96F1C" w14:paraId="16210F4D" w14:textId="77777777" w:rsidTr="002E7BDF">
        <w:trPr>
          <w:trHeight w:val="1708"/>
        </w:trPr>
        <w:tc>
          <w:tcPr>
            <w:tcW w:w="194" w:type="pct"/>
            <w:vMerge w:val="restart"/>
            <w:vAlign w:val="center"/>
          </w:tcPr>
          <w:p w14:paraId="5FB44F9B" w14:textId="38A071C5" w:rsidR="00194D0A" w:rsidRPr="00290B10" w:rsidRDefault="00194D0A" w:rsidP="00194D0A">
            <w:pPr>
              <w:spacing w:line="288" w:lineRule="auto"/>
              <w:jc w:val="center"/>
              <w:rPr>
                <w:rFonts w:ascii="Arial" w:eastAsia="Calibri" w:hAnsi="Arial" w:cs="Arial"/>
                <w:color w:val="000000" w:themeColor="text1"/>
                <w:sz w:val="19"/>
                <w:szCs w:val="19"/>
              </w:rPr>
            </w:pPr>
            <w:r w:rsidRPr="00290B10">
              <w:rPr>
                <w:rFonts w:ascii="Arial" w:eastAsia="Calibri" w:hAnsi="Arial" w:cs="Arial"/>
                <w:color w:val="000000" w:themeColor="text1"/>
                <w:sz w:val="19"/>
                <w:szCs w:val="19"/>
              </w:rPr>
              <w:t>1.4</w:t>
            </w:r>
          </w:p>
        </w:tc>
        <w:tc>
          <w:tcPr>
            <w:tcW w:w="801" w:type="pct"/>
            <w:vMerge w:val="restart"/>
            <w:vAlign w:val="center"/>
          </w:tcPr>
          <w:p w14:paraId="235ECE45" w14:textId="77777777" w:rsidR="00194D0A" w:rsidRPr="00290B10" w:rsidRDefault="00194D0A" w:rsidP="002E7BDF">
            <w:pPr>
              <w:spacing w:line="288" w:lineRule="auto"/>
              <w:rPr>
                <w:rFonts w:ascii="Arial" w:eastAsia="Helvetica" w:hAnsi="Arial" w:cs="Arial"/>
                <w:color w:val="000000" w:themeColor="text1"/>
                <w:sz w:val="19"/>
                <w:szCs w:val="19"/>
              </w:rPr>
            </w:pPr>
            <w:r w:rsidRPr="00290B10">
              <w:rPr>
                <w:rFonts w:ascii="Arial" w:eastAsia="Helvetica" w:hAnsi="Arial" w:cs="Arial"/>
                <w:color w:val="000000" w:themeColor="text1"/>
                <w:sz w:val="19"/>
                <w:szCs w:val="19"/>
              </w:rPr>
              <w:t>Zameranie projektu na prioritné oblasti vzdelávania</w:t>
            </w:r>
          </w:p>
        </w:tc>
        <w:tc>
          <w:tcPr>
            <w:tcW w:w="1617" w:type="pct"/>
            <w:vMerge w:val="restart"/>
            <w:vAlign w:val="center"/>
          </w:tcPr>
          <w:p w14:paraId="071BE232" w14:textId="2B18AE34" w:rsidR="00194D0A" w:rsidRPr="00D96F1C" w:rsidRDefault="00194D0A" w:rsidP="002E7BD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Kritérium hodnotí previazanosť projektu na plnenie cieľov Stratégie RIS3 a prioritné oblasti podpory stredného odborného vzdelávania so zohľadnením regionálnych potrieb (najmä oblasti strojárenstva, hutníctva, stavebníctva, nábytkárstva a drevárstva, elektrotechniky a automatizácie, IKT technológií </w:t>
            </w:r>
            <w:r w:rsidRPr="00F93B3F">
              <w:rPr>
                <w:rFonts w:ascii="Arial" w:eastAsia="Helvetica" w:hAnsi="Arial" w:cs="Arial"/>
                <w:color w:val="000000" w:themeColor="text1"/>
                <w:sz w:val="19"/>
                <w:szCs w:val="19"/>
              </w:rPr>
              <w:lastRenderedPageBreak/>
              <w:t>(informačné, sieťové technológie, informatika), chemického, automobilového priemyslu, poľnohospodárstva, potravinárstva, obchodu a služieb, resp. ďalšie oblasti v nadväznosti na potreby trhu práce v jednotlivých krajoch definovaných v regionálnych stratégiách odborného vzdelávania a prípravy).</w:t>
            </w:r>
          </w:p>
        </w:tc>
        <w:tc>
          <w:tcPr>
            <w:tcW w:w="453" w:type="pct"/>
            <w:vMerge w:val="restart"/>
            <w:vAlign w:val="center"/>
          </w:tcPr>
          <w:p w14:paraId="53C14352" w14:textId="77777777" w:rsidR="00194D0A" w:rsidRPr="00D96F1C" w:rsidRDefault="00194D0A" w:rsidP="002E7BDF">
            <w:pPr>
              <w:spacing w:line="288" w:lineRule="auto"/>
              <w:jc w:val="center"/>
              <w:rPr>
                <w:rFonts w:ascii="Arial" w:eastAsia="Helvetica" w:hAnsi="Arial" w:cs="Arial"/>
                <w:color w:val="000000" w:themeColor="text1"/>
                <w:sz w:val="19"/>
                <w:szCs w:val="19"/>
              </w:rPr>
            </w:pPr>
            <w:r w:rsidRPr="00D96F1C">
              <w:rPr>
                <w:rFonts w:ascii="Arial" w:eastAsia="Calibri" w:hAnsi="Arial" w:cs="Arial"/>
                <w:color w:val="000000" w:themeColor="text1"/>
                <w:sz w:val="19"/>
                <w:szCs w:val="19"/>
              </w:rPr>
              <w:lastRenderedPageBreak/>
              <w:t>Bodové kritérium</w:t>
            </w:r>
          </w:p>
        </w:tc>
        <w:tc>
          <w:tcPr>
            <w:tcW w:w="521" w:type="pct"/>
            <w:vAlign w:val="center"/>
          </w:tcPr>
          <w:p w14:paraId="3840929B" w14:textId="15A9BA01" w:rsidR="00194D0A" w:rsidRPr="00D96F1C" w:rsidRDefault="00194D0A"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rPr>
            </w:pPr>
            <w:r w:rsidRPr="00D96F1C">
              <w:rPr>
                <w:rFonts w:ascii="Arial" w:eastAsia="Helvetica" w:hAnsi="Arial" w:cs="Arial"/>
                <w:color w:val="000000" w:themeColor="text1"/>
                <w:sz w:val="19"/>
                <w:szCs w:val="19"/>
                <w:u w:color="000000"/>
                <w:bdr w:val="nil"/>
              </w:rPr>
              <w:t>3</w:t>
            </w:r>
          </w:p>
        </w:tc>
        <w:tc>
          <w:tcPr>
            <w:tcW w:w="1414" w:type="pct"/>
            <w:vAlign w:val="center"/>
          </w:tcPr>
          <w:p w14:paraId="20451AC7" w14:textId="77777777" w:rsidR="00194D0A" w:rsidRPr="00D96F1C" w:rsidRDefault="00194D0A" w:rsidP="002E7BDF">
            <w:pPr>
              <w:pBdr>
                <w:top w:val="nil"/>
                <w:left w:val="nil"/>
                <w:bottom w:val="nil"/>
                <w:right w:val="nil"/>
                <w:between w:val="nil"/>
                <w:bar w:val="nil"/>
              </w:pBdr>
              <w:spacing w:line="288" w:lineRule="auto"/>
              <w:jc w:val="both"/>
              <w:rPr>
                <w:rFonts w:ascii="Arial" w:eastAsia="Helvetica" w:hAnsi="Arial" w:cs="Arial"/>
                <w:color w:val="000000" w:themeColor="text1"/>
                <w:sz w:val="19"/>
                <w:szCs w:val="19"/>
              </w:rPr>
            </w:pPr>
            <w:r w:rsidRPr="00D96F1C">
              <w:rPr>
                <w:rFonts w:ascii="Arial" w:eastAsia="Helvetica" w:hAnsi="Arial" w:cs="Arial"/>
                <w:color w:val="000000" w:themeColor="text1"/>
                <w:sz w:val="19"/>
                <w:szCs w:val="19"/>
              </w:rPr>
              <w:t>Projekt je zameraný na prioritné oblasti stredného odborného vzdelávania.</w:t>
            </w:r>
          </w:p>
        </w:tc>
      </w:tr>
      <w:tr w:rsidR="00A179DD" w:rsidRPr="00D96F1C" w14:paraId="57D4656B" w14:textId="77777777" w:rsidTr="002E7BDF">
        <w:trPr>
          <w:trHeight w:val="1242"/>
        </w:trPr>
        <w:tc>
          <w:tcPr>
            <w:tcW w:w="194" w:type="pct"/>
            <w:vMerge/>
            <w:vAlign w:val="center"/>
          </w:tcPr>
          <w:p w14:paraId="0D54A9A2"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801" w:type="pct"/>
            <w:vMerge/>
            <w:vAlign w:val="center"/>
          </w:tcPr>
          <w:p w14:paraId="03FC6939" w14:textId="77777777" w:rsidR="00194D0A" w:rsidRPr="00D96F1C" w:rsidRDefault="00194D0A" w:rsidP="002E7BDF">
            <w:pPr>
              <w:spacing w:line="288" w:lineRule="auto"/>
              <w:rPr>
                <w:rFonts w:ascii="Arial" w:eastAsia="Helvetica" w:hAnsi="Arial" w:cs="Arial"/>
                <w:color w:val="000000" w:themeColor="text1"/>
                <w:sz w:val="19"/>
                <w:szCs w:val="19"/>
              </w:rPr>
            </w:pPr>
          </w:p>
        </w:tc>
        <w:tc>
          <w:tcPr>
            <w:tcW w:w="1617" w:type="pct"/>
            <w:vMerge/>
            <w:vAlign w:val="center"/>
          </w:tcPr>
          <w:p w14:paraId="055D5A1F" w14:textId="77777777" w:rsidR="00194D0A" w:rsidRPr="00D96F1C" w:rsidRDefault="00194D0A" w:rsidP="002E7BDF">
            <w:pPr>
              <w:spacing w:line="288" w:lineRule="auto"/>
              <w:rPr>
                <w:rFonts w:ascii="Arial" w:eastAsia="Helvetica" w:hAnsi="Arial" w:cs="Arial"/>
                <w:color w:val="000000" w:themeColor="text1"/>
                <w:sz w:val="19"/>
                <w:szCs w:val="19"/>
              </w:rPr>
            </w:pPr>
          </w:p>
        </w:tc>
        <w:tc>
          <w:tcPr>
            <w:tcW w:w="453" w:type="pct"/>
            <w:vMerge/>
            <w:vAlign w:val="center"/>
          </w:tcPr>
          <w:p w14:paraId="69570364" w14:textId="77777777" w:rsidR="00194D0A" w:rsidRPr="00D96F1C" w:rsidRDefault="00194D0A" w:rsidP="002E7BDF">
            <w:pPr>
              <w:spacing w:line="288" w:lineRule="auto"/>
              <w:jc w:val="center"/>
              <w:rPr>
                <w:rFonts w:ascii="Arial" w:eastAsia="Helvetica" w:hAnsi="Arial" w:cs="Arial"/>
                <w:color w:val="000000" w:themeColor="text1"/>
                <w:sz w:val="19"/>
                <w:szCs w:val="19"/>
              </w:rPr>
            </w:pPr>
          </w:p>
        </w:tc>
        <w:tc>
          <w:tcPr>
            <w:tcW w:w="521" w:type="pct"/>
            <w:vAlign w:val="center"/>
          </w:tcPr>
          <w:p w14:paraId="4A2A1301" w14:textId="77777777" w:rsidR="00194D0A" w:rsidRPr="00D96F1C" w:rsidRDefault="00194D0A"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rPr>
            </w:pPr>
            <w:r w:rsidRPr="00D96F1C">
              <w:rPr>
                <w:rFonts w:ascii="Arial" w:eastAsia="Helvetica" w:hAnsi="Arial" w:cs="Arial"/>
                <w:color w:val="000000" w:themeColor="text1"/>
                <w:sz w:val="19"/>
                <w:szCs w:val="19"/>
                <w:u w:color="000000"/>
              </w:rPr>
              <w:t>0</w:t>
            </w:r>
          </w:p>
        </w:tc>
        <w:tc>
          <w:tcPr>
            <w:tcW w:w="1414" w:type="pct"/>
            <w:vAlign w:val="center"/>
          </w:tcPr>
          <w:p w14:paraId="4B27FAFC" w14:textId="3F64F046" w:rsidR="00194D0A" w:rsidRPr="00D96F1C" w:rsidRDefault="00194D0A" w:rsidP="002E7BDF">
            <w:pPr>
              <w:pBdr>
                <w:top w:val="nil"/>
                <w:left w:val="nil"/>
                <w:bottom w:val="nil"/>
                <w:right w:val="nil"/>
                <w:between w:val="nil"/>
                <w:bar w:val="nil"/>
              </w:pBdr>
              <w:spacing w:line="288" w:lineRule="auto"/>
              <w:jc w:val="both"/>
              <w:rPr>
                <w:rFonts w:ascii="Arial" w:eastAsia="Helvetica" w:hAnsi="Arial" w:cs="Arial"/>
                <w:color w:val="000000" w:themeColor="text1"/>
                <w:sz w:val="19"/>
                <w:szCs w:val="19"/>
              </w:rPr>
            </w:pPr>
            <w:r w:rsidRPr="00D96F1C">
              <w:rPr>
                <w:rFonts w:ascii="Arial" w:eastAsia="Helvetica" w:hAnsi="Arial" w:cs="Arial"/>
                <w:color w:val="000000" w:themeColor="text1"/>
                <w:sz w:val="19"/>
                <w:szCs w:val="19"/>
              </w:rPr>
              <w:t>Projekt nie je zameraný na prioritné oblasti stredného odborného vzdelávania.</w:t>
            </w:r>
          </w:p>
        </w:tc>
      </w:tr>
    </w:tbl>
    <w:p w14:paraId="21519E04" w14:textId="5B3A053E" w:rsidR="00C35A78" w:rsidRPr="00D96F1C" w:rsidRDefault="00C35A78"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lastRenderedPageBreak/>
        <w:t>Hodnotiteľ posudzuje najmä informácie uvedené v častiach ŽoNFP: 7. Popis projektu.</w:t>
      </w:r>
    </w:p>
    <w:p w14:paraId="5327D685" w14:textId="012F804D" w:rsidR="00C35A78" w:rsidRPr="00D96F1C" w:rsidRDefault="00C35A78" w:rsidP="005A7C9C">
      <w:pPr>
        <w:pStyle w:val="aNormal"/>
        <w:spacing w:line="288" w:lineRule="auto"/>
        <w:rPr>
          <w:rFonts w:ascii="Arial" w:eastAsiaTheme="minorHAnsi" w:hAnsi="Arial" w:cs="Arial"/>
          <w:color w:val="000000" w:themeColor="text1"/>
          <w:sz w:val="19"/>
          <w:szCs w:val="19"/>
        </w:rPr>
      </w:pPr>
      <w:r w:rsidRPr="00D96F1C">
        <w:rPr>
          <w:rFonts w:ascii="Arial" w:eastAsiaTheme="minorHAnsi" w:hAnsi="Arial" w:cs="Arial"/>
          <w:color w:val="000000" w:themeColor="text1"/>
          <w:sz w:val="19"/>
          <w:szCs w:val="19"/>
        </w:rPr>
        <w:t>Hodnotiteľ posúdi, či je správne a dostatočne deklarovan</w:t>
      </w:r>
      <w:r w:rsidR="0004093B" w:rsidRPr="00D96F1C">
        <w:rPr>
          <w:rFonts w:ascii="Arial" w:eastAsiaTheme="minorHAnsi" w:hAnsi="Arial" w:cs="Arial"/>
          <w:color w:val="000000" w:themeColor="text1"/>
          <w:sz w:val="19"/>
          <w:szCs w:val="19"/>
        </w:rPr>
        <w:t>á</w:t>
      </w:r>
      <w:r w:rsidRPr="00D96F1C">
        <w:rPr>
          <w:rFonts w:ascii="Arial" w:eastAsiaTheme="minorHAnsi" w:hAnsi="Arial" w:cs="Arial"/>
          <w:color w:val="000000" w:themeColor="text1"/>
          <w:sz w:val="19"/>
          <w:szCs w:val="19"/>
        </w:rPr>
        <w:t xml:space="preserve"> </w:t>
      </w:r>
      <w:r w:rsidR="0004093B" w:rsidRPr="00D96F1C">
        <w:rPr>
          <w:rFonts w:ascii="Arial" w:eastAsiaTheme="minorHAnsi" w:hAnsi="Arial" w:cs="Arial"/>
          <w:color w:val="000000" w:themeColor="text1"/>
          <w:sz w:val="19"/>
          <w:szCs w:val="19"/>
        </w:rPr>
        <w:t>previazanosť projektu na vzdelávania v</w:t>
      </w:r>
      <w:r w:rsidR="00747388" w:rsidRPr="00D96F1C">
        <w:rPr>
          <w:rFonts w:ascii="Arial" w:eastAsiaTheme="minorHAnsi" w:hAnsi="Arial" w:cs="Arial"/>
          <w:color w:val="000000" w:themeColor="text1"/>
          <w:sz w:val="19"/>
          <w:szCs w:val="19"/>
        </w:rPr>
        <w:t> </w:t>
      </w:r>
      <w:r w:rsidR="0004093B" w:rsidRPr="00D96F1C">
        <w:rPr>
          <w:rFonts w:ascii="Arial" w:eastAsiaTheme="minorHAnsi" w:hAnsi="Arial" w:cs="Arial"/>
          <w:color w:val="000000" w:themeColor="text1"/>
          <w:sz w:val="19"/>
          <w:szCs w:val="19"/>
        </w:rPr>
        <w:t>Ob</w:t>
      </w:r>
      <w:r w:rsidR="00747388" w:rsidRPr="00D96F1C">
        <w:rPr>
          <w:rFonts w:ascii="Arial" w:eastAsiaTheme="minorHAnsi" w:hAnsi="Arial" w:cs="Arial"/>
          <w:color w:val="000000" w:themeColor="text1"/>
          <w:sz w:val="19"/>
          <w:szCs w:val="19"/>
        </w:rPr>
        <w:t>lastiach hos</w:t>
      </w:r>
      <w:r w:rsidR="00A50EAD" w:rsidRPr="00D96F1C">
        <w:rPr>
          <w:rFonts w:ascii="Arial" w:eastAsiaTheme="minorHAnsi" w:hAnsi="Arial" w:cs="Arial"/>
          <w:color w:val="000000" w:themeColor="text1"/>
          <w:sz w:val="19"/>
          <w:szCs w:val="19"/>
        </w:rPr>
        <w:t>podárskej špecializácie, Perspektívnych oblastiach špecializácie a Oblastiach špecializácie z hľadiska dostupných vedeckých a výskumných kapacít.</w:t>
      </w:r>
    </w:p>
    <w:p w14:paraId="3A5D88B4" w14:textId="038749D0" w:rsidR="00C35A78" w:rsidRPr="00D96F1C" w:rsidRDefault="00C35A78"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bodovú hodnotu (3/0) na základe vyhodnotenia, či existuje priama súvislosť aktivít predkladaného projektu s</w:t>
      </w:r>
      <w:r w:rsidR="00DD14FC">
        <w:rPr>
          <w:rFonts w:ascii="Arial" w:hAnsi="Arial" w:cs="Arial"/>
          <w:color w:val="000000" w:themeColor="text1"/>
          <w:sz w:val="19"/>
          <w:szCs w:val="19"/>
        </w:rPr>
        <w:t> plnením cieľov RIS 3 a</w:t>
      </w:r>
      <w:r w:rsidR="00A50EAD" w:rsidRPr="00D96F1C">
        <w:rPr>
          <w:rFonts w:ascii="Arial" w:hAnsi="Arial" w:cs="Arial"/>
          <w:color w:val="000000" w:themeColor="text1"/>
          <w:sz w:val="19"/>
          <w:szCs w:val="19"/>
        </w:rPr>
        <w:t xml:space="preserve"> prioritnými oblasťami podpory stredného odborného vzdelávania so zohľadnením regionálnych potrieb (najmä oblasti strojárenstva, hutníctva, stavebníctva, nábytkárstva a drevárstva, elektrotechniky a automatizácie, IKT technológií (informačné, sieťové technológie, informatika), chemického, automobilového priemyslu, poľnohospodárstva, potravinárstva, obchodu a služieb) resp. v ďalších oblastiach v nadväznosti na potreby trhu práce v jednotlivých krajoch definovaných v regionálnych stratégiách odborného vzdelávania a prípravy.</w:t>
      </w:r>
    </w:p>
    <w:p w14:paraId="6C799CD4" w14:textId="6A04D3D5" w:rsidR="00290B10" w:rsidRDefault="00C35A78" w:rsidP="00221D37">
      <w:pPr>
        <w:spacing w:before="120" w:after="120" w:line="288" w:lineRule="auto"/>
        <w:jc w:val="both"/>
        <w:rPr>
          <w:rFonts w:ascii="Arial" w:eastAsia="Arial Unicode MS" w:hAnsi="Arial" w:cs="Arial"/>
          <w:color w:val="000000" w:themeColor="text1"/>
          <w:sz w:val="19"/>
          <w:szCs w:val="19"/>
        </w:rPr>
      </w:pPr>
      <w:r w:rsidRPr="00D96F1C">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Pr="00D96F1C">
        <w:rPr>
          <w:rFonts w:ascii="Arial" w:eastAsia="Arial Unicode MS" w:hAnsi="Arial" w:cs="Arial"/>
          <w:color w:val="000000" w:themeColor="text1"/>
          <w:sz w:val="19"/>
          <w:szCs w:val="19"/>
        </w:rPr>
        <w:t>Hodnotiteľ je povinný uviesť odpoveď pri každom konkrétnom hodnotení bodového kritéria.</w:t>
      </w:r>
    </w:p>
    <w:tbl>
      <w:tblPr>
        <w:tblStyle w:val="TableGrid8"/>
        <w:tblW w:w="4956" w:type="pct"/>
        <w:tblLayout w:type="fixed"/>
        <w:tblLook w:val="04A0" w:firstRow="1" w:lastRow="0" w:firstColumn="1" w:lastColumn="0" w:noHBand="0" w:noVBand="1"/>
      </w:tblPr>
      <w:tblGrid>
        <w:gridCol w:w="615"/>
        <w:gridCol w:w="2396"/>
        <w:gridCol w:w="4186"/>
        <w:gridCol w:w="1376"/>
        <w:gridCol w:w="1571"/>
        <w:gridCol w:w="4849"/>
      </w:tblGrid>
      <w:tr w:rsidR="00A179DD" w:rsidRPr="00D96F1C" w14:paraId="4548FDDE" w14:textId="77777777" w:rsidTr="002E7BDF">
        <w:trPr>
          <w:trHeight w:val="397"/>
        </w:trPr>
        <w:tc>
          <w:tcPr>
            <w:tcW w:w="205" w:type="pct"/>
            <w:shd w:val="clear" w:color="auto" w:fill="DEEAF6" w:themeFill="accent1" w:themeFillTint="33"/>
            <w:vAlign w:val="center"/>
          </w:tcPr>
          <w:p w14:paraId="29E2F6E5"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P.č.</w:t>
            </w:r>
          </w:p>
        </w:tc>
        <w:tc>
          <w:tcPr>
            <w:tcW w:w="799" w:type="pct"/>
            <w:shd w:val="clear" w:color="auto" w:fill="DEEAF6" w:themeFill="accent1" w:themeFillTint="33"/>
            <w:vAlign w:val="center"/>
          </w:tcPr>
          <w:p w14:paraId="0326801E"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396" w:type="pct"/>
            <w:shd w:val="clear" w:color="auto" w:fill="DEEAF6" w:themeFill="accent1" w:themeFillTint="33"/>
            <w:vAlign w:val="center"/>
          </w:tcPr>
          <w:p w14:paraId="770DB8F7"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59" w:type="pct"/>
            <w:shd w:val="clear" w:color="auto" w:fill="DEEAF6" w:themeFill="accent1" w:themeFillTint="33"/>
            <w:vAlign w:val="center"/>
          </w:tcPr>
          <w:p w14:paraId="647DD32B"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524" w:type="pct"/>
            <w:shd w:val="clear" w:color="auto" w:fill="DEEAF6" w:themeFill="accent1" w:themeFillTint="33"/>
            <w:vAlign w:val="center"/>
          </w:tcPr>
          <w:p w14:paraId="4A1AF7B4" w14:textId="77777777" w:rsidR="008A0B3C" w:rsidRPr="00D96F1C" w:rsidRDefault="008A0B3C" w:rsidP="008A0B3C">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618" w:type="pct"/>
            <w:shd w:val="clear" w:color="auto" w:fill="DEEAF6" w:themeFill="accent1" w:themeFillTint="33"/>
            <w:vAlign w:val="center"/>
          </w:tcPr>
          <w:p w14:paraId="079DA17D"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A179DD" w:rsidRPr="00D96F1C" w14:paraId="76C7F692" w14:textId="77777777" w:rsidTr="002E7BDF">
        <w:trPr>
          <w:trHeight w:val="723"/>
        </w:trPr>
        <w:tc>
          <w:tcPr>
            <w:tcW w:w="205" w:type="pct"/>
            <w:vMerge w:val="restart"/>
            <w:vAlign w:val="center"/>
          </w:tcPr>
          <w:p w14:paraId="0A43ABD7" w14:textId="7D03B6F3" w:rsidR="00194D0A" w:rsidRPr="00611D06" w:rsidRDefault="00194D0A" w:rsidP="00194D0A">
            <w:pPr>
              <w:spacing w:line="288" w:lineRule="auto"/>
              <w:jc w:val="center"/>
              <w:rPr>
                <w:rFonts w:ascii="Arial" w:eastAsia="Calibri" w:hAnsi="Arial" w:cs="Arial"/>
                <w:color w:val="000000" w:themeColor="text1"/>
                <w:sz w:val="19"/>
                <w:szCs w:val="19"/>
              </w:rPr>
            </w:pPr>
            <w:r w:rsidRPr="00611D06">
              <w:rPr>
                <w:rFonts w:ascii="Arial" w:eastAsia="Calibri" w:hAnsi="Arial" w:cs="Arial"/>
                <w:color w:val="000000" w:themeColor="text1"/>
                <w:sz w:val="19"/>
                <w:szCs w:val="19"/>
              </w:rPr>
              <w:t>1.5</w:t>
            </w:r>
          </w:p>
        </w:tc>
        <w:tc>
          <w:tcPr>
            <w:tcW w:w="799" w:type="pct"/>
            <w:vMerge w:val="restart"/>
            <w:vAlign w:val="center"/>
          </w:tcPr>
          <w:p w14:paraId="61241525" w14:textId="77777777" w:rsidR="00194D0A" w:rsidRPr="00611D06" w:rsidRDefault="00194D0A" w:rsidP="002E7BDF">
            <w:pPr>
              <w:spacing w:line="288" w:lineRule="auto"/>
              <w:rPr>
                <w:rFonts w:ascii="Arial" w:eastAsia="Helvetica" w:hAnsi="Arial" w:cs="Arial"/>
                <w:color w:val="000000" w:themeColor="text1"/>
                <w:sz w:val="19"/>
                <w:szCs w:val="19"/>
              </w:rPr>
            </w:pPr>
            <w:r w:rsidRPr="00611D06">
              <w:rPr>
                <w:rFonts w:ascii="Arial" w:eastAsia="Helvetica" w:hAnsi="Arial" w:cs="Arial"/>
                <w:color w:val="000000" w:themeColor="text1"/>
                <w:sz w:val="19"/>
                <w:szCs w:val="19"/>
              </w:rPr>
              <w:t>Príspevok projektu k centrám odborného vzdelávania a prípravy</w:t>
            </w:r>
          </w:p>
        </w:tc>
        <w:tc>
          <w:tcPr>
            <w:tcW w:w="1396" w:type="pct"/>
            <w:vMerge w:val="restart"/>
            <w:vAlign w:val="center"/>
          </w:tcPr>
          <w:p w14:paraId="41E42F72" w14:textId="0AA4464C" w:rsidR="00194D0A" w:rsidRPr="00D96F1C" w:rsidRDefault="00194D0A" w:rsidP="002E7BD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Kritérium hodnotí či projekt podporuje vznik nových, resp. činnosť existujúcich centier odborného vzdelávania a prípravy.</w:t>
            </w:r>
          </w:p>
        </w:tc>
        <w:tc>
          <w:tcPr>
            <w:tcW w:w="459" w:type="pct"/>
            <w:vMerge w:val="restart"/>
            <w:vAlign w:val="center"/>
          </w:tcPr>
          <w:p w14:paraId="69FD0519" w14:textId="65C34D8E" w:rsidR="00194D0A" w:rsidRPr="00D96F1C" w:rsidRDefault="00194D0A" w:rsidP="002E7BDF">
            <w:pPr>
              <w:spacing w:line="288" w:lineRule="auto"/>
              <w:jc w:val="center"/>
              <w:rPr>
                <w:rFonts w:ascii="Arial" w:eastAsia="Helvetica" w:hAnsi="Arial" w:cs="Arial"/>
                <w:color w:val="000000" w:themeColor="text1"/>
                <w:sz w:val="19"/>
                <w:szCs w:val="19"/>
              </w:rPr>
            </w:pPr>
            <w:r w:rsidRPr="00F93B3F">
              <w:rPr>
                <w:rFonts w:ascii="Arial" w:eastAsia="Calibri" w:hAnsi="Arial" w:cs="Arial"/>
                <w:color w:val="000000" w:themeColor="text1"/>
                <w:sz w:val="19"/>
                <w:szCs w:val="19"/>
              </w:rPr>
              <w:t>Bodové kritérium</w:t>
            </w:r>
          </w:p>
        </w:tc>
        <w:tc>
          <w:tcPr>
            <w:tcW w:w="524" w:type="pct"/>
            <w:vAlign w:val="center"/>
          </w:tcPr>
          <w:p w14:paraId="2AB9845F" w14:textId="136838F1" w:rsidR="00194D0A" w:rsidRPr="00D96F1C" w:rsidRDefault="00194D0A"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bdr w:val="nil"/>
              </w:rPr>
              <w:t>3</w:t>
            </w:r>
          </w:p>
        </w:tc>
        <w:tc>
          <w:tcPr>
            <w:tcW w:w="1618" w:type="pct"/>
            <w:vAlign w:val="center"/>
          </w:tcPr>
          <w:p w14:paraId="2A1806C1" w14:textId="31BF3A6C" w:rsidR="00194D0A" w:rsidRPr="00D96F1C" w:rsidRDefault="00194D0A" w:rsidP="002E7BDF">
            <w:pPr>
              <w:pBdr>
                <w:top w:val="nil"/>
                <w:left w:val="nil"/>
                <w:bottom w:val="nil"/>
                <w:right w:val="nil"/>
                <w:between w:val="nil"/>
                <w:bar w:val="nil"/>
              </w:pBd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Projekt prispieva k rozvoju centier odborného vzdelávania a prípravy.</w:t>
            </w:r>
          </w:p>
        </w:tc>
      </w:tr>
      <w:tr w:rsidR="00A179DD" w:rsidRPr="00D96F1C" w14:paraId="6CCB3B01" w14:textId="77777777" w:rsidTr="002E7BDF">
        <w:trPr>
          <w:trHeight w:val="713"/>
        </w:trPr>
        <w:tc>
          <w:tcPr>
            <w:tcW w:w="205" w:type="pct"/>
            <w:vMerge/>
            <w:vAlign w:val="center"/>
          </w:tcPr>
          <w:p w14:paraId="704B44C9"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799" w:type="pct"/>
            <w:vMerge/>
            <w:vAlign w:val="center"/>
          </w:tcPr>
          <w:p w14:paraId="129AB5B4" w14:textId="77777777" w:rsidR="00194D0A" w:rsidRPr="00D96F1C" w:rsidRDefault="00194D0A" w:rsidP="002E7BDF">
            <w:pPr>
              <w:spacing w:line="288" w:lineRule="auto"/>
              <w:rPr>
                <w:rFonts w:ascii="Arial" w:eastAsia="Helvetica" w:hAnsi="Arial" w:cs="Arial"/>
                <w:color w:val="000000" w:themeColor="text1"/>
                <w:sz w:val="19"/>
                <w:szCs w:val="19"/>
              </w:rPr>
            </w:pPr>
          </w:p>
        </w:tc>
        <w:tc>
          <w:tcPr>
            <w:tcW w:w="1396" w:type="pct"/>
            <w:vMerge/>
            <w:vAlign w:val="center"/>
          </w:tcPr>
          <w:p w14:paraId="54397668" w14:textId="77777777" w:rsidR="00194D0A" w:rsidRPr="00D96F1C" w:rsidRDefault="00194D0A" w:rsidP="002E7BDF">
            <w:pPr>
              <w:spacing w:line="288" w:lineRule="auto"/>
              <w:rPr>
                <w:rFonts w:ascii="Arial" w:eastAsia="Helvetica" w:hAnsi="Arial" w:cs="Arial"/>
                <w:color w:val="000000" w:themeColor="text1"/>
                <w:sz w:val="19"/>
                <w:szCs w:val="19"/>
              </w:rPr>
            </w:pPr>
          </w:p>
        </w:tc>
        <w:tc>
          <w:tcPr>
            <w:tcW w:w="459" w:type="pct"/>
            <w:vMerge/>
            <w:vAlign w:val="center"/>
          </w:tcPr>
          <w:p w14:paraId="3B806094" w14:textId="77777777" w:rsidR="00194D0A" w:rsidRPr="00D96F1C" w:rsidRDefault="00194D0A" w:rsidP="002E7BDF">
            <w:pPr>
              <w:spacing w:line="288" w:lineRule="auto"/>
              <w:jc w:val="center"/>
              <w:rPr>
                <w:rFonts w:ascii="Arial" w:eastAsia="Helvetica" w:hAnsi="Arial" w:cs="Arial"/>
                <w:color w:val="000000" w:themeColor="text1"/>
                <w:sz w:val="19"/>
                <w:szCs w:val="19"/>
              </w:rPr>
            </w:pPr>
          </w:p>
        </w:tc>
        <w:tc>
          <w:tcPr>
            <w:tcW w:w="524" w:type="pct"/>
            <w:vAlign w:val="center"/>
          </w:tcPr>
          <w:p w14:paraId="4705DDB7" w14:textId="4516CE86" w:rsidR="00194D0A" w:rsidRPr="00D96F1C" w:rsidRDefault="00194D0A"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bdr w:val="nil"/>
              </w:rPr>
              <w:t>0</w:t>
            </w:r>
          </w:p>
        </w:tc>
        <w:tc>
          <w:tcPr>
            <w:tcW w:w="1618" w:type="pct"/>
            <w:vAlign w:val="center"/>
          </w:tcPr>
          <w:p w14:paraId="4717880D" w14:textId="22A7DA20" w:rsidR="00194D0A" w:rsidRPr="00D96F1C" w:rsidRDefault="00194D0A" w:rsidP="002E7BDF">
            <w:pPr>
              <w:pBdr>
                <w:top w:val="nil"/>
                <w:left w:val="nil"/>
                <w:bottom w:val="nil"/>
                <w:right w:val="nil"/>
                <w:between w:val="nil"/>
                <w:bar w:val="nil"/>
              </w:pBd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Projekt neprispieva k rozvoju centier odborného vzdelávania a prípravy.</w:t>
            </w:r>
          </w:p>
        </w:tc>
      </w:tr>
    </w:tbl>
    <w:p w14:paraId="210308C7" w14:textId="5BE7F1EA" w:rsidR="00E63B52" w:rsidRPr="00D96F1C" w:rsidRDefault="00E63B52"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informácie uvedené v častiach ŽoNFP: 7. Popis projektu.</w:t>
      </w:r>
    </w:p>
    <w:p w14:paraId="0C74708B" w14:textId="0EDBE2DA" w:rsidR="00E63B52" w:rsidRPr="00D96F1C" w:rsidRDefault="00E63B52" w:rsidP="005A7C9C">
      <w:pPr>
        <w:pStyle w:val="aNormal"/>
        <w:spacing w:line="288" w:lineRule="auto"/>
        <w:rPr>
          <w:rFonts w:ascii="Arial" w:hAnsi="Arial" w:cs="Arial"/>
          <w:color w:val="000000" w:themeColor="text1"/>
          <w:sz w:val="19"/>
          <w:szCs w:val="19"/>
        </w:rPr>
      </w:pPr>
      <w:r w:rsidRPr="00D96F1C">
        <w:rPr>
          <w:rFonts w:ascii="Arial" w:hAnsi="Arial" w:cs="Arial"/>
          <w:color w:val="000000" w:themeColor="text1"/>
          <w:sz w:val="19"/>
          <w:szCs w:val="19"/>
        </w:rPr>
        <w:t>Hodnotiteľ posúdi, či je správne a dostatočne deklarované vytvorenie, resp. podpora činnosti existujúceho centra odborného vzdelávania a prípravy.</w:t>
      </w:r>
    </w:p>
    <w:p w14:paraId="399BDFF3" w14:textId="2479178F" w:rsidR="00E63B52" w:rsidRPr="00D96F1C" w:rsidRDefault="00E63B52"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 xml:space="preserve">Hodnotiteľ priradí bodovú hodnotu (3/0) na základe vyhodnotenia, či existuje priama súvislosť </w:t>
      </w:r>
      <w:r w:rsidR="00F05F33" w:rsidRPr="00D96F1C">
        <w:rPr>
          <w:rFonts w:ascii="Arial" w:hAnsi="Arial" w:cs="Arial"/>
          <w:color w:val="000000" w:themeColor="text1"/>
          <w:sz w:val="19"/>
          <w:szCs w:val="19"/>
        </w:rPr>
        <w:t xml:space="preserve">aktivít </w:t>
      </w:r>
      <w:r w:rsidRPr="00D96F1C">
        <w:rPr>
          <w:rFonts w:ascii="Arial" w:hAnsi="Arial" w:cs="Arial"/>
          <w:color w:val="000000" w:themeColor="text1"/>
          <w:sz w:val="19"/>
          <w:szCs w:val="19"/>
        </w:rPr>
        <w:t>predkladaného projektu s</w:t>
      </w:r>
      <w:r w:rsidR="00F05F33" w:rsidRPr="00D96F1C">
        <w:rPr>
          <w:rFonts w:ascii="Arial" w:hAnsi="Arial" w:cs="Arial"/>
          <w:color w:val="000000" w:themeColor="text1"/>
          <w:sz w:val="19"/>
          <w:szCs w:val="19"/>
        </w:rPr>
        <w:t xml:space="preserve"> vytvorením, alebo podporou centier odborného vzdelávania a prípravy v zmysle ustanovení a podmienok uvedených </w:t>
      </w:r>
      <w:r w:rsidR="00F05F33" w:rsidRPr="00D96F1C">
        <w:rPr>
          <w:rFonts w:ascii="Arial" w:eastAsia="Helvetica" w:hAnsi="Arial" w:cs="Arial"/>
          <w:color w:val="000000" w:themeColor="text1"/>
          <w:sz w:val="19"/>
          <w:szCs w:val="19"/>
        </w:rPr>
        <w:t>v zákone č. 61/2015 o odbornom vzdelávaní a príprave najmä v časti „</w:t>
      </w:r>
      <w:r w:rsidR="00F05F33" w:rsidRPr="00D96F1C">
        <w:rPr>
          <w:rFonts w:ascii="Arial" w:eastAsia="Helvetica" w:hAnsi="Arial" w:cs="Arial"/>
          <w:bCs/>
          <w:color w:val="000000" w:themeColor="text1"/>
          <w:sz w:val="19"/>
          <w:szCs w:val="19"/>
        </w:rPr>
        <w:t>Centrum odborného vzdelávania a prípravy“.</w:t>
      </w:r>
    </w:p>
    <w:p w14:paraId="3A4F651B" w14:textId="1F33AA5C" w:rsidR="008A0B3C" w:rsidRDefault="00E63B52" w:rsidP="005A7C9C">
      <w:pPr>
        <w:spacing w:before="120" w:after="120" w:line="288" w:lineRule="auto"/>
        <w:jc w:val="both"/>
        <w:rPr>
          <w:rFonts w:ascii="Arial" w:eastAsia="Arial Unicode MS" w:hAnsi="Arial" w:cs="Arial"/>
          <w:color w:val="000000" w:themeColor="text1"/>
          <w:sz w:val="19"/>
          <w:szCs w:val="19"/>
        </w:rPr>
      </w:pPr>
      <w:r w:rsidRPr="00D96F1C">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Pr="00D96F1C">
        <w:rPr>
          <w:rFonts w:ascii="Arial" w:eastAsia="Arial Unicode MS" w:hAnsi="Arial" w:cs="Arial"/>
          <w:color w:val="000000" w:themeColor="text1"/>
          <w:sz w:val="19"/>
          <w:szCs w:val="19"/>
        </w:rPr>
        <w:t>Hodnotiteľ je povinný uviesť odpoveď pri každom konkrétnom hodnotení bodového kritéria.</w:t>
      </w:r>
    </w:p>
    <w:p w14:paraId="1C1B4485" w14:textId="77777777" w:rsidR="00067267" w:rsidRDefault="00067267" w:rsidP="005A7C9C">
      <w:pPr>
        <w:spacing w:before="120" w:after="120" w:line="288" w:lineRule="auto"/>
        <w:jc w:val="both"/>
        <w:rPr>
          <w:rFonts w:ascii="Arial" w:eastAsia="Arial Unicode MS" w:hAnsi="Arial" w:cs="Arial"/>
          <w:color w:val="000000" w:themeColor="text1"/>
          <w:sz w:val="19"/>
          <w:szCs w:val="19"/>
        </w:rPr>
      </w:pPr>
    </w:p>
    <w:tbl>
      <w:tblPr>
        <w:tblStyle w:val="TableGrid8"/>
        <w:tblW w:w="4956" w:type="pct"/>
        <w:tblLayout w:type="fixed"/>
        <w:tblLook w:val="04A0" w:firstRow="1" w:lastRow="0" w:firstColumn="1" w:lastColumn="0" w:noHBand="0" w:noVBand="1"/>
      </w:tblPr>
      <w:tblGrid>
        <w:gridCol w:w="618"/>
        <w:gridCol w:w="2390"/>
        <w:gridCol w:w="4192"/>
        <w:gridCol w:w="1373"/>
        <w:gridCol w:w="1580"/>
        <w:gridCol w:w="4840"/>
      </w:tblGrid>
      <w:tr w:rsidR="00A179DD" w:rsidRPr="00D96F1C" w14:paraId="709C5EFE" w14:textId="77777777" w:rsidTr="002E7BDF">
        <w:trPr>
          <w:trHeight w:val="397"/>
        </w:trPr>
        <w:tc>
          <w:tcPr>
            <w:tcW w:w="206" w:type="pct"/>
            <w:shd w:val="clear" w:color="auto" w:fill="DEEAF6" w:themeFill="accent1" w:themeFillTint="33"/>
            <w:vAlign w:val="center"/>
          </w:tcPr>
          <w:p w14:paraId="24853D14"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lastRenderedPageBreak/>
              <w:t>P.č.</w:t>
            </w:r>
          </w:p>
        </w:tc>
        <w:tc>
          <w:tcPr>
            <w:tcW w:w="797" w:type="pct"/>
            <w:shd w:val="clear" w:color="auto" w:fill="DEEAF6" w:themeFill="accent1" w:themeFillTint="33"/>
            <w:vAlign w:val="center"/>
          </w:tcPr>
          <w:p w14:paraId="2684FFB5" w14:textId="77777777" w:rsidR="008A0B3C" w:rsidRPr="00D96F1C" w:rsidRDefault="008A0B3C" w:rsidP="00A179DD">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398" w:type="pct"/>
            <w:shd w:val="clear" w:color="auto" w:fill="DEEAF6" w:themeFill="accent1" w:themeFillTint="33"/>
            <w:vAlign w:val="center"/>
          </w:tcPr>
          <w:p w14:paraId="57529B9E" w14:textId="77777777" w:rsidR="008A0B3C" w:rsidRPr="00D96F1C" w:rsidRDefault="008A0B3C" w:rsidP="00A179DD">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58" w:type="pct"/>
            <w:shd w:val="clear" w:color="auto" w:fill="DEEAF6" w:themeFill="accent1" w:themeFillTint="33"/>
            <w:vAlign w:val="center"/>
          </w:tcPr>
          <w:p w14:paraId="1728E693" w14:textId="77777777" w:rsidR="008A0B3C" w:rsidRPr="00D96F1C" w:rsidRDefault="008A0B3C" w:rsidP="00A179DD">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527" w:type="pct"/>
            <w:shd w:val="clear" w:color="auto" w:fill="DEEAF6" w:themeFill="accent1" w:themeFillTint="33"/>
            <w:vAlign w:val="center"/>
          </w:tcPr>
          <w:p w14:paraId="172257A4" w14:textId="77777777" w:rsidR="008A0B3C" w:rsidRPr="00D96F1C" w:rsidRDefault="008A0B3C" w:rsidP="00A179DD">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614" w:type="pct"/>
            <w:shd w:val="clear" w:color="auto" w:fill="DEEAF6" w:themeFill="accent1" w:themeFillTint="33"/>
            <w:vAlign w:val="center"/>
          </w:tcPr>
          <w:p w14:paraId="1B88F7EF" w14:textId="77777777" w:rsidR="008A0B3C" w:rsidRPr="00D96F1C" w:rsidRDefault="008A0B3C" w:rsidP="00A179DD">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A179DD" w:rsidRPr="00D96F1C" w14:paraId="294EABEC" w14:textId="77777777" w:rsidTr="002E7BDF">
        <w:trPr>
          <w:trHeight w:val="874"/>
        </w:trPr>
        <w:tc>
          <w:tcPr>
            <w:tcW w:w="206" w:type="pct"/>
            <w:vMerge w:val="restart"/>
            <w:vAlign w:val="center"/>
          </w:tcPr>
          <w:p w14:paraId="0353E4DC" w14:textId="1241C5F4" w:rsidR="0076587A" w:rsidRPr="003D4FA7" w:rsidRDefault="0076587A" w:rsidP="0076587A">
            <w:pPr>
              <w:spacing w:line="288" w:lineRule="auto"/>
              <w:jc w:val="center"/>
              <w:rPr>
                <w:rFonts w:ascii="Arial" w:eastAsia="Calibri" w:hAnsi="Arial" w:cs="Arial"/>
                <w:color w:val="000000" w:themeColor="text1"/>
                <w:sz w:val="19"/>
                <w:szCs w:val="19"/>
              </w:rPr>
            </w:pPr>
            <w:r w:rsidRPr="003D4FA7">
              <w:rPr>
                <w:rFonts w:ascii="Arial" w:eastAsia="Calibri" w:hAnsi="Arial" w:cs="Arial"/>
                <w:sz w:val="19"/>
                <w:szCs w:val="19"/>
              </w:rPr>
              <w:t>1.6</w:t>
            </w:r>
          </w:p>
        </w:tc>
        <w:tc>
          <w:tcPr>
            <w:tcW w:w="797" w:type="pct"/>
            <w:vMerge w:val="restart"/>
            <w:vAlign w:val="center"/>
          </w:tcPr>
          <w:p w14:paraId="447F701D" w14:textId="210D3AA1" w:rsidR="0076587A" w:rsidRPr="003D4FA7" w:rsidRDefault="0076587A" w:rsidP="002E7BDF">
            <w:pPr>
              <w:spacing w:line="288" w:lineRule="auto"/>
              <w:rPr>
                <w:rFonts w:ascii="Arial" w:eastAsia="Helvetica" w:hAnsi="Arial" w:cs="Arial"/>
                <w:color w:val="000000" w:themeColor="text1"/>
                <w:sz w:val="19"/>
                <w:szCs w:val="19"/>
              </w:rPr>
            </w:pPr>
            <w:r w:rsidRPr="003D4FA7">
              <w:rPr>
                <w:rFonts w:ascii="Arial" w:eastAsia="Helvetica" w:hAnsi="Arial" w:cs="Arial"/>
                <w:color w:val="000000" w:themeColor="text1"/>
                <w:sz w:val="19"/>
                <w:szCs w:val="19"/>
              </w:rPr>
              <w:t xml:space="preserve">Príspevok projektu k integrovaným operáciám </w:t>
            </w:r>
          </w:p>
        </w:tc>
        <w:tc>
          <w:tcPr>
            <w:tcW w:w="1398" w:type="pct"/>
            <w:vMerge w:val="restart"/>
            <w:vAlign w:val="center"/>
          </w:tcPr>
          <w:p w14:paraId="67FCD81C" w14:textId="49028D63" w:rsidR="0076587A" w:rsidRPr="00D96F1C" w:rsidRDefault="0076587A" w:rsidP="002E7BDF">
            <w:pPr>
              <w:spacing w:line="288" w:lineRule="auto"/>
              <w:jc w:val="both"/>
              <w:rPr>
                <w:rFonts w:ascii="Arial" w:eastAsia="Helvetica" w:hAnsi="Arial" w:cs="Arial"/>
                <w:i/>
                <w:color w:val="000000" w:themeColor="text1"/>
                <w:sz w:val="19"/>
                <w:szCs w:val="19"/>
              </w:rPr>
            </w:pPr>
            <w:r w:rsidRPr="00F93B3F">
              <w:rPr>
                <w:rFonts w:ascii="Arial" w:hAnsi="Arial" w:cs="Arial"/>
                <w:color w:val="000000" w:themeColor="text1"/>
                <w:sz w:val="19"/>
                <w:szCs w:val="19"/>
              </w:rPr>
              <w:t>Posudzuje sa, či je projekt súčasťou integrovanej operácie uvedenej v RIÚS/IÚS UMR a či vytvára synergický efekt s inými aktivitami IROP alebo iných OP a podporuje tak integrovaný prístup.</w:t>
            </w:r>
          </w:p>
        </w:tc>
        <w:tc>
          <w:tcPr>
            <w:tcW w:w="458" w:type="pct"/>
            <w:vMerge w:val="restart"/>
            <w:vAlign w:val="center"/>
          </w:tcPr>
          <w:p w14:paraId="4DCC3CD6" w14:textId="77777777" w:rsidR="0076587A" w:rsidRPr="00D96F1C" w:rsidRDefault="0076587A" w:rsidP="002E7BDF">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D96F1C">
              <w:rPr>
                <w:rFonts w:ascii="Arial" w:eastAsia="Helvetica" w:hAnsi="Arial" w:cs="Arial"/>
                <w:color w:val="000000" w:themeColor="text1"/>
                <w:sz w:val="19"/>
                <w:szCs w:val="19"/>
              </w:rPr>
              <w:t>Bodové kritérium</w:t>
            </w:r>
          </w:p>
          <w:p w14:paraId="69FB9744" w14:textId="77777777" w:rsidR="0076587A" w:rsidRPr="00D96F1C" w:rsidRDefault="0076587A" w:rsidP="002E7BDF">
            <w:pPr>
              <w:spacing w:line="288" w:lineRule="auto"/>
              <w:jc w:val="center"/>
              <w:rPr>
                <w:rFonts w:ascii="Arial" w:eastAsia="Calibri" w:hAnsi="Arial" w:cs="Arial"/>
                <w:color w:val="000000" w:themeColor="text1"/>
                <w:sz w:val="19"/>
                <w:szCs w:val="19"/>
              </w:rPr>
            </w:pPr>
          </w:p>
        </w:tc>
        <w:tc>
          <w:tcPr>
            <w:tcW w:w="527" w:type="pct"/>
            <w:vAlign w:val="center"/>
          </w:tcPr>
          <w:p w14:paraId="73E6F786" w14:textId="7713052E" w:rsidR="0076587A" w:rsidRPr="00D96F1C" w:rsidRDefault="0076587A"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r>
              <w:rPr>
                <w:rFonts w:ascii="Arial" w:hAnsi="Arial" w:cs="Arial"/>
                <w:color w:val="000000" w:themeColor="text1"/>
                <w:sz w:val="19"/>
                <w:szCs w:val="19"/>
              </w:rPr>
              <w:t>6</w:t>
            </w:r>
          </w:p>
        </w:tc>
        <w:tc>
          <w:tcPr>
            <w:tcW w:w="1614" w:type="pct"/>
          </w:tcPr>
          <w:p w14:paraId="7EB2B820" w14:textId="56F99D5D" w:rsidR="0076587A" w:rsidRPr="00D96F1C" w:rsidRDefault="0076587A" w:rsidP="002E7BDF">
            <w:pPr>
              <w:pBdr>
                <w:top w:val="nil"/>
                <w:left w:val="nil"/>
                <w:bottom w:val="nil"/>
                <w:right w:val="nil"/>
                <w:between w:val="nil"/>
                <w:bar w:val="nil"/>
              </w:pBd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Projekt je súčasťou integrovanej operácie uvedenej v RIÚS/IÚS UMR </w:t>
            </w:r>
            <w:r w:rsidRPr="00F93B3F">
              <w:rPr>
                <w:rFonts w:ascii="Arial" w:hAnsi="Arial" w:cs="Arial"/>
                <w:color w:val="000000" w:themeColor="text1"/>
                <w:sz w:val="19"/>
                <w:szCs w:val="19"/>
              </w:rPr>
              <w:t xml:space="preserve">a podporuje integrovaný prístup a vytvára synergický efekt s inými aktivitami IROP alebo iných OP. </w:t>
            </w:r>
          </w:p>
        </w:tc>
      </w:tr>
      <w:tr w:rsidR="00A179DD" w:rsidRPr="00D96F1C" w14:paraId="74C6B24C" w14:textId="77777777" w:rsidTr="002E7BDF">
        <w:trPr>
          <w:trHeight w:val="874"/>
        </w:trPr>
        <w:tc>
          <w:tcPr>
            <w:tcW w:w="206" w:type="pct"/>
            <w:vMerge/>
            <w:vAlign w:val="center"/>
          </w:tcPr>
          <w:p w14:paraId="05A3BDA6" w14:textId="77777777" w:rsidR="0076587A" w:rsidRPr="00D96F1C" w:rsidRDefault="0076587A" w:rsidP="0076587A">
            <w:pPr>
              <w:spacing w:line="288" w:lineRule="auto"/>
              <w:jc w:val="center"/>
              <w:rPr>
                <w:rFonts w:ascii="Arial" w:eastAsia="Calibri" w:hAnsi="Arial" w:cs="Arial"/>
                <w:color w:val="000000" w:themeColor="text1"/>
                <w:sz w:val="19"/>
                <w:szCs w:val="19"/>
              </w:rPr>
            </w:pPr>
          </w:p>
        </w:tc>
        <w:tc>
          <w:tcPr>
            <w:tcW w:w="797" w:type="pct"/>
            <w:vMerge/>
            <w:vAlign w:val="center"/>
          </w:tcPr>
          <w:p w14:paraId="75AF4BD7" w14:textId="77777777" w:rsidR="0076587A" w:rsidRPr="00D96F1C" w:rsidRDefault="0076587A" w:rsidP="002E7BDF">
            <w:pPr>
              <w:spacing w:line="288" w:lineRule="auto"/>
              <w:rPr>
                <w:rFonts w:ascii="Arial" w:eastAsia="Helvetica" w:hAnsi="Arial" w:cs="Arial"/>
                <w:color w:val="000000" w:themeColor="text1"/>
                <w:sz w:val="19"/>
                <w:szCs w:val="19"/>
              </w:rPr>
            </w:pPr>
          </w:p>
        </w:tc>
        <w:tc>
          <w:tcPr>
            <w:tcW w:w="1398" w:type="pct"/>
            <w:vMerge/>
            <w:vAlign w:val="center"/>
          </w:tcPr>
          <w:p w14:paraId="60FD5C55" w14:textId="77777777" w:rsidR="0076587A" w:rsidRPr="00D96F1C" w:rsidRDefault="0076587A" w:rsidP="002E7BDF">
            <w:pPr>
              <w:spacing w:line="288" w:lineRule="auto"/>
              <w:rPr>
                <w:rFonts w:ascii="Arial" w:eastAsia="Helvetica" w:hAnsi="Arial" w:cs="Arial"/>
                <w:i/>
                <w:color w:val="000000" w:themeColor="text1"/>
                <w:sz w:val="19"/>
                <w:szCs w:val="19"/>
              </w:rPr>
            </w:pPr>
          </w:p>
        </w:tc>
        <w:tc>
          <w:tcPr>
            <w:tcW w:w="458" w:type="pct"/>
            <w:vMerge/>
            <w:vAlign w:val="center"/>
          </w:tcPr>
          <w:p w14:paraId="72CC1200" w14:textId="77777777" w:rsidR="0076587A" w:rsidRPr="00D96F1C" w:rsidRDefault="0076587A" w:rsidP="002E7BDF">
            <w:pPr>
              <w:spacing w:line="288" w:lineRule="auto"/>
              <w:jc w:val="center"/>
              <w:rPr>
                <w:rFonts w:ascii="Arial" w:eastAsia="Calibri" w:hAnsi="Arial" w:cs="Arial"/>
                <w:color w:val="000000" w:themeColor="text1"/>
                <w:sz w:val="19"/>
                <w:szCs w:val="19"/>
              </w:rPr>
            </w:pPr>
          </w:p>
        </w:tc>
        <w:tc>
          <w:tcPr>
            <w:tcW w:w="527" w:type="pct"/>
            <w:vAlign w:val="center"/>
          </w:tcPr>
          <w:p w14:paraId="19DB8423" w14:textId="4A3B5650" w:rsidR="0076587A" w:rsidRPr="00D96F1C" w:rsidRDefault="0076587A"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r w:rsidRPr="00D96F1C">
              <w:rPr>
                <w:rFonts w:ascii="Arial" w:hAnsi="Arial" w:cs="Arial"/>
                <w:color w:val="000000" w:themeColor="text1"/>
                <w:sz w:val="19"/>
                <w:szCs w:val="19"/>
              </w:rPr>
              <w:t>0</w:t>
            </w:r>
          </w:p>
        </w:tc>
        <w:tc>
          <w:tcPr>
            <w:tcW w:w="1614" w:type="pct"/>
          </w:tcPr>
          <w:p w14:paraId="1568E931" w14:textId="252AA3D3" w:rsidR="0076587A" w:rsidRPr="00D96F1C" w:rsidRDefault="0076587A" w:rsidP="002E7BDF">
            <w:pPr>
              <w:pBdr>
                <w:top w:val="nil"/>
                <w:left w:val="nil"/>
                <w:bottom w:val="nil"/>
                <w:right w:val="nil"/>
                <w:between w:val="nil"/>
                <w:bar w:val="nil"/>
              </w:pBd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Projekt nie je súčasťou integrovanej operácie uvedenej v RIÚS/IÚS UMR </w:t>
            </w:r>
            <w:r w:rsidRPr="00F93B3F">
              <w:rPr>
                <w:rFonts w:ascii="Arial" w:hAnsi="Arial" w:cs="Arial"/>
                <w:color w:val="000000" w:themeColor="text1"/>
                <w:sz w:val="19"/>
                <w:szCs w:val="19"/>
              </w:rPr>
              <w:t>a nepodporuje integrovaný prístup a nevytvára synergický efekt s inými aktivitami IROP alebo iných OP.</w:t>
            </w:r>
          </w:p>
        </w:tc>
      </w:tr>
    </w:tbl>
    <w:p w14:paraId="37B195EC" w14:textId="6C388867" w:rsidR="002E4498" w:rsidRPr="00D96F1C" w:rsidRDefault="002E4498"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informácie uvedené v častiach ŽoNFP: 7. Popis projektu</w:t>
      </w:r>
      <w:r w:rsidR="006D6CB9">
        <w:rPr>
          <w:rFonts w:ascii="Arial" w:hAnsi="Arial" w:cs="Arial"/>
          <w:color w:val="000000" w:themeColor="text1"/>
          <w:sz w:val="19"/>
          <w:szCs w:val="19"/>
        </w:rPr>
        <w:t xml:space="preserve"> a príslušnú stratégiu RIÚS/UMR</w:t>
      </w:r>
      <w:r w:rsidRPr="00D96F1C">
        <w:rPr>
          <w:rFonts w:ascii="Arial" w:hAnsi="Arial" w:cs="Arial"/>
          <w:color w:val="000000" w:themeColor="text1"/>
          <w:sz w:val="19"/>
          <w:szCs w:val="19"/>
        </w:rPr>
        <w:t>.</w:t>
      </w:r>
    </w:p>
    <w:p w14:paraId="32D16251" w14:textId="77777777" w:rsidR="002E4498" w:rsidRPr="00D96F1C" w:rsidRDefault="002E4498" w:rsidP="005A7C9C">
      <w:pPr>
        <w:pStyle w:val="aNormal"/>
        <w:spacing w:line="288" w:lineRule="auto"/>
        <w:rPr>
          <w:rFonts w:ascii="Arial" w:hAnsi="Arial" w:cs="Arial"/>
          <w:color w:val="000000" w:themeColor="text1"/>
          <w:sz w:val="19"/>
          <w:szCs w:val="19"/>
        </w:rPr>
      </w:pPr>
      <w:r w:rsidRPr="00D96F1C">
        <w:rPr>
          <w:rFonts w:ascii="Arial" w:hAnsi="Arial" w:cs="Arial"/>
          <w:color w:val="000000" w:themeColor="text1"/>
          <w:sz w:val="19"/>
          <w:szCs w:val="19"/>
        </w:rPr>
        <w:t xml:space="preserve">Hodnotiteľ posúdi, či je správne a dostatočne deklarovaná integrovaná operácia a či je predložená žiadosť o NFP integrálnou súčasťou oprávnenej integrovanej operácie. </w:t>
      </w:r>
    </w:p>
    <w:p w14:paraId="25B58044" w14:textId="77777777" w:rsidR="002E4498" w:rsidRPr="00D96F1C" w:rsidRDefault="002E4498" w:rsidP="005A7C9C">
      <w:pPr>
        <w:pStyle w:val="aNormal"/>
        <w:spacing w:line="288" w:lineRule="auto"/>
        <w:rPr>
          <w:rFonts w:ascii="Arial" w:hAnsi="Arial" w:cs="Arial"/>
          <w:color w:val="000000" w:themeColor="text1"/>
          <w:sz w:val="19"/>
          <w:szCs w:val="19"/>
        </w:rPr>
      </w:pPr>
      <w:r w:rsidRPr="00D96F1C">
        <w:rPr>
          <w:rFonts w:ascii="Arial" w:hAnsi="Arial" w:cs="Arial"/>
          <w:color w:val="000000" w:themeColor="text1"/>
          <w:sz w:val="19"/>
          <w:szCs w:val="19"/>
        </w:rPr>
        <w:t>Integrovaná operácia spočíva v identifikovaní projektov, ktorých financovanie je z viac než jednej prioritnej osi, špecifického cieľa alebo operačných programov a umožňuje tak priniesť synergický efekt, ktorý je vytvorený vďaka spoločnej realizácií jednotlivých projektov a ktorý presahuje sumár čiastkových cieľov jednotlivých projektov.</w:t>
      </w:r>
    </w:p>
    <w:p w14:paraId="1D56217D" w14:textId="0C4F7BC6" w:rsidR="009D6EC4" w:rsidRPr="009D6EC4" w:rsidRDefault="002E4498" w:rsidP="009D6EC4">
      <w:pPr>
        <w:pStyle w:val="aNormal"/>
        <w:rPr>
          <w:rFonts w:ascii="Arial" w:hAnsi="Arial" w:cs="Arial"/>
          <w:color w:val="000000" w:themeColor="text1"/>
          <w:sz w:val="19"/>
          <w:szCs w:val="19"/>
        </w:rPr>
      </w:pPr>
      <w:r w:rsidRPr="00D96F1C">
        <w:rPr>
          <w:rFonts w:ascii="Arial" w:hAnsi="Arial" w:cs="Arial"/>
          <w:color w:val="000000" w:themeColor="text1"/>
          <w:sz w:val="19"/>
          <w:szCs w:val="19"/>
        </w:rPr>
        <w:t>Podmienkou pre uplatnenie integrovanej operácie je existencia integrovanej stratégie oblasti s jasne identifikovanými spoločnými problémami a potrebami na danom území. Súčasťou integrovanej stratégie musí byť stanovenie špecifických cieľov a opatrení (skladajúcich sa z jedného alebo viacerých projektov), ktoré budú plne reflektovať identifikované problémy a potreby územia so zacielením na zlepšenie ekonomických, environmentálnych, klimatických, demografických a sociálnych podmienok.</w:t>
      </w:r>
      <w:r w:rsidR="009D6EC4" w:rsidRPr="009D6EC4">
        <w:rPr>
          <w:rFonts w:ascii="Arial" w:hAnsi="Arial" w:cs="Arial"/>
          <w:color w:val="000000" w:themeColor="text1"/>
          <w:sz w:val="19"/>
          <w:szCs w:val="19"/>
        </w:rPr>
        <w:t xml:space="preserve"> Integrovaná operácia musí byť zároveň uvedená v RIÚS/IÚS UMR.</w:t>
      </w:r>
    </w:p>
    <w:p w14:paraId="736088D4" w14:textId="328C94BE" w:rsidR="002E4498" w:rsidRPr="00D96F1C" w:rsidRDefault="002E4498"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bodovú hodnotu (</w:t>
      </w:r>
      <w:r w:rsidR="00FE6D4B">
        <w:rPr>
          <w:rFonts w:ascii="Arial" w:hAnsi="Arial" w:cs="Arial"/>
          <w:color w:val="000000" w:themeColor="text1"/>
          <w:sz w:val="19"/>
          <w:szCs w:val="19"/>
        </w:rPr>
        <w:t>6</w:t>
      </w:r>
      <w:r w:rsidRPr="00D96F1C">
        <w:rPr>
          <w:rFonts w:ascii="Arial" w:hAnsi="Arial" w:cs="Arial"/>
          <w:color w:val="000000" w:themeColor="text1"/>
          <w:sz w:val="19"/>
          <w:szCs w:val="19"/>
        </w:rPr>
        <w:t>/0) na základe vyhodnotenia či navrhovaná integrovaná oprácia spĺňa podmienky stanovené v d</w:t>
      </w:r>
      <w:r w:rsidR="007A158F">
        <w:rPr>
          <w:rFonts w:ascii="Arial" w:hAnsi="Arial" w:cs="Arial"/>
          <w:color w:val="000000" w:themeColor="text1"/>
          <w:sz w:val="19"/>
          <w:szCs w:val="19"/>
        </w:rPr>
        <w:t xml:space="preserve">efinícií integrovanej operácie a </w:t>
      </w:r>
      <w:r w:rsidRPr="00D96F1C">
        <w:rPr>
          <w:rFonts w:ascii="Arial" w:hAnsi="Arial" w:cs="Arial"/>
          <w:color w:val="000000" w:themeColor="text1"/>
          <w:sz w:val="19"/>
          <w:szCs w:val="19"/>
        </w:rPr>
        <w:t>či deklarovaný príspevok ŽoNFP  k integrovanému projektu vyplýva z realizácie konkrétnych aktivít projektu, či existuje priama súvislosť predkladaného projektu s ostatnými projektami integrovanej operácie, či je predkladaný projekt nevyhnutnou súčasťou integrovanej operácie</w:t>
      </w:r>
      <w:r w:rsidR="007108A3">
        <w:rPr>
          <w:rFonts w:ascii="Arial" w:hAnsi="Arial" w:cs="Arial"/>
          <w:color w:val="000000" w:themeColor="text1"/>
          <w:sz w:val="19"/>
          <w:szCs w:val="19"/>
        </w:rPr>
        <w:t xml:space="preserve"> </w:t>
      </w:r>
      <w:r w:rsidR="007108A3" w:rsidRPr="00F93B3F">
        <w:rPr>
          <w:rFonts w:ascii="Arial" w:eastAsia="Helvetica" w:hAnsi="Arial" w:cs="Arial"/>
          <w:color w:val="000000" w:themeColor="text1"/>
          <w:sz w:val="19"/>
          <w:szCs w:val="19"/>
        </w:rPr>
        <w:t>uvedenej v RIÚS/IÚS UMR</w:t>
      </w:r>
      <w:r w:rsidRPr="00D96F1C">
        <w:rPr>
          <w:rFonts w:ascii="Arial" w:hAnsi="Arial" w:cs="Arial"/>
          <w:color w:val="000000" w:themeColor="text1"/>
          <w:sz w:val="19"/>
          <w:szCs w:val="19"/>
        </w:rPr>
        <w:t>.</w:t>
      </w:r>
    </w:p>
    <w:p w14:paraId="796340C2" w14:textId="7749EC8D" w:rsidR="00FE6D4B" w:rsidRDefault="002E4498" w:rsidP="00221D37">
      <w:pPr>
        <w:spacing w:before="120" w:after="120" w:line="288" w:lineRule="auto"/>
        <w:jc w:val="both"/>
        <w:rPr>
          <w:rFonts w:ascii="Arial" w:eastAsia="Arial Unicode MS" w:hAnsi="Arial" w:cs="Arial"/>
          <w:color w:val="000000" w:themeColor="text1"/>
          <w:sz w:val="19"/>
          <w:szCs w:val="19"/>
        </w:rPr>
      </w:pPr>
      <w:r w:rsidRPr="00D96F1C">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Pr="00D96F1C">
        <w:rPr>
          <w:rFonts w:ascii="Arial" w:eastAsia="Arial Unicode MS" w:hAnsi="Arial" w:cs="Arial"/>
          <w:color w:val="000000" w:themeColor="text1"/>
          <w:sz w:val="19"/>
          <w:szCs w:val="19"/>
        </w:rPr>
        <w:t>Hodnotiteľ je povinný uviesť odpoveď pri každom konkrétnom hodnotení bodového kritéria.</w:t>
      </w:r>
    </w:p>
    <w:tbl>
      <w:tblPr>
        <w:tblStyle w:val="TableGrid2"/>
        <w:tblW w:w="5000" w:type="pct"/>
        <w:tblLook w:val="04A0" w:firstRow="1" w:lastRow="0" w:firstColumn="1" w:lastColumn="0" w:noHBand="0" w:noVBand="1"/>
      </w:tblPr>
      <w:tblGrid>
        <w:gridCol w:w="579"/>
        <w:gridCol w:w="2539"/>
        <w:gridCol w:w="3286"/>
        <w:gridCol w:w="1346"/>
        <w:gridCol w:w="1664"/>
        <w:gridCol w:w="5712"/>
      </w:tblGrid>
      <w:tr w:rsidR="002E7BDF" w:rsidRPr="0075744F" w14:paraId="38D95995" w14:textId="77777777" w:rsidTr="00067267">
        <w:trPr>
          <w:trHeight w:val="525"/>
        </w:trPr>
        <w:tc>
          <w:tcPr>
            <w:tcW w:w="191" w:type="pct"/>
            <w:shd w:val="clear" w:color="auto" w:fill="DEEAF6" w:themeFill="accent1" w:themeFillTint="33"/>
            <w:vAlign w:val="center"/>
            <w:hideMark/>
          </w:tcPr>
          <w:p w14:paraId="6FB84530" w14:textId="77777777" w:rsidR="00FE6D4B" w:rsidRPr="0075744F" w:rsidRDefault="00FE6D4B" w:rsidP="00FE6D4B">
            <w:pPr>
              <w:keepNext/>
              <w:keepLines/>
              <w:widowControl w:val="0"/>
              <w:spacing w:line="288" w:lineRule="auto"/>
              <w:jc w:val="center"/>
              <w:outlineLvl w:val="2"/>
              <w:rPr>
                <w:rFonts w:ascii="Arial" w:hAnsi="Arial" w:cs="Arial"/>
                <w:color w:val="000000" w:themeColor="text1"/>
                <w:sz w:val="19"/>
                <w:szCs w:val="19"/>
                <w:u w:color="000000"/>
              </w:rPr>
            </w:pPr>
            <w:r w:rsidRPr="0075744F">
              <w:rPr>
                <w:rFonts w:ascii="Arial" w:hAnsi="Arial" w:cs="Arial"/>
                <w:b/>
                <w:bCs/>
                <w:color w:val="000000" w:themeColor="text1"/>
                <w:sz w:val="19"/>
                <w:szCs w:val="19"/>
                <w:u w:color="000000"/>
              </w:rPr>
              <w:t>P.č.</w:t>
            </w:r>
          </w:p>
        </w:tc>
        <w:tc>
          <w:tcPr>
            <w:tcW w:w="839" w:type="pct"/>
            <w:shd w:val="clear" w:color="auto" w:fill="DEEAF6" w:themeFill="accent1" w:themeFillTint="33"/>
            <w:vAlign w:val="center"/>
            <w:hideMark/>
          </w:tcPr>
          <w:p w14:paraId="0B43463D" w14:textId="77777777" w:rsidR="00FE6D4B" w:rsidRPr="0075744F" w:rsidRDefault="00FE6D4B" w:rsidP="00FE6D4B">
            <w:pPr>
              <w:keepNext/>
              <w:keepLines/>
              <w:widowControl w:val="0"/>
              <w:spacing w:line="288" w:lineRule="auto"/>
              <w:jc w:val="center"/>
              <w:outlineLvl w:val="2"/>
              <w:rPr>
                <w:rFonts w:ascii="Arial" w:hAnsi="Arial" w:cs="Arial"/>
                <w:color w:val="000000" w:themeColor="text1"/>
                <w:sz w:val="19"/>
                <w:szCs w:val="19"/>
                <w:u w:color="000000"/>
              </w:rPr>
            </w:pPr>
            <w:r w:rsidRPr="0075744F">
              <w:rPr>
                <w:rFonts w:ascii="Arial" w:hAnsi="Arial" w:cs="Arial"/>
                <w:b/>
                <w:bCs/>
                <w:color w:val="000000" w:themeColor="text1"/>
                <w:sz w:val="19"/>
                <w:szCs w:val="19"/>
                <w:u w:color="000000"/>
              </w:rPr>
              <w:t>Kritérium</w:t>
            </w:r>
          </w:p>
        </w:tc>
        <w:tc>
          <w:tcPr>
            <w:tcW w:w="1086" w:type="pct"/>
            <w:shd w:val="clear" w:color="auto" w:fill="DEEAF6" w:themeFill="accent1" w:themeFillTint="33"/>
            <w:vAlign w:val="center"/>
            <w:hideMark/>
          </w:tcPr>
          <w:p w14:paraId="2EEA591E" w14:textId="77777777" w:rsidR="00FE6D4B" w:rsidRPr="0075744F" w:rsidRDefault="00FE6D4B" w:rsidP="00FE6D4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75744F">
              <w:rPr>
                <w:rFonts w:ascii="Arial" w:hAnsi="Arial" w:cs="Arial"/>
                <w:b/>
                <w:bCs/>
                <w:color w:val="000000" w:themeColor="text1"/>
                <w:sz w:val="19"/>
                <w:szCs w:val="19"/>
                <w:u w:color="000000"/>
              </w:rPr>
              <w:t>Predmet hodnotenia</w:t>
            </w:r>
          </w:p>
        </w:tc>
        <w:tc>
          <w:tcPr>
            <w:tcW w:w="445" w:type="pct"/>
            <w:shd w:val="clear" w:color="auto" w:fill="DEEAF6" w:themeFill="accent1" w:themeFillTint="33"/>
            <w:vAlign w:val="center"/>
            <w:hideMark/>
          </w:tcPr>
          <w:p w14:paraId="6F69AE42" w14:textId="77777777" w:rsidR="00FE6D4B" w:rsidRPr="0075744F" w:rsidRDefault="00FE6D4B" w:rsidP="00FE6D4B">
            <w:pPr>
              <w:keepNext/>
              <w:keepLines/>
              <w:widowControl w:val="0"/>
              <w:spacing w:line="288" w:lineRule="auto"/>
              <w:ind w:left="31"/>
              <w:jc w:val="center"/>
              <w:outlineLvl w:val="2"/>
              <w:rPr>
                <w:rFonts w:ascii="Arial" w:hAnsi="Arial" w:cs="Arial"/>
                <w:color w:val="000000" w:themeColor="text1"/>
                <w:sz w:val="19"/>
                <w:szCs w:val="19"/>
                <w:u w:color="000000"/>
              </w:rPr>
            </w:pPr>
            <w:r w:rsidRPr="0075744F">
              <w:rPr>
                <w:rFonts w:ascii="Arial" w:hAnsi="Arial" w:cs="Arial"/>
                <w:b/>
                <w:bCs/>
                <w:color w:val="000000" w:themeColor="text1"/>
                <w:sz w:val="19"/>
                <w:szCs w:val="19"/>
                <w:u w:color="000000"/>
              </w:rPr>
              <w:t>Typ kritéria</w:t>
            </w:r>
          </w:p>
        </w:tc>
        <w:tc>
          <w:tcPr>
            <w:tcW w:w="550" w:type="pct"/>
            <w:shd w:val="clear" w:color="auto" w:fill="DEEAF6" w:themeFill="accent1" w:themeFillTint="33"/>
            <w:vAlign w:val="center"/>
            <w:hideMark/>
          </w:tcPr>
          <w:p w14:paraId="444F1C6D" w14:textId="77777777" w:rsidR="00FE6D4B" w:rsidRPr="0075744F" w:rsidRDefault="00FE6D4B" w:rsidP="00FE6D4B">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75744F">
              <w:rPr>
                <w:rFonts w:ascii="Arial" w:hAnsi="Arial" w:cs="Arial"/>
                <w:b/>
                <w:bCs/>
                <w:color w:val="000000" w:themeColor="text1"/>
                <w:sz w:val="19"/>
                <w:szCs w:val="19"/>
                <w:u w:color="000000"/>
              </w:rPr>
              <w:t>Hodnotenie</w:t>
            </w:r>
          </w:p>
        </w:tc>
        <w:tc>
          <w:tcPr>
            <w:tcW w:w="1888" w:type="pct"/>
            <w:shd w:val="clear" w:color="auto" w:fill="DEEAF6" w:themeFill="accent1" w:themeFillTint="33"/>
            <w:vAlign w:val="center"/>
            <w:hideMark/>
          </w:tcPr>
          <w:p w14:paraId="2A026494" w14:textId="77777777" w:rsidR="00FE6D4B" w:rsidRPr="0075744F" w:rsidRDefault="00FE6D4B" w:rsidP="00FE6D4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75744F">
              <w:rPr>
                <w:rFonts w:ascii="Arial" w:hAnsi="Arial" w:cs="Arial"/>
                <w:b/>
                <w:bCs/>
                <w:color w:val="000000" w:themeColor="text1"/>
                <w:sz w:val="19"/>
                <w:szCs w:val="19"/>
                <w:u w:color="000000"/>
              </w:rPr>
              <w:t>Spôsob aplikácie hodnotiaceho kritéria</w:t>
            </w:r>
          </w:p>
        </w:tc>
      </w:tr>
      <w:tr w:rsidR="002E7BDF" w:rsidRPr="0075744F" w14:paraId="4CE24932" w14:textId="77777777" w:rsidTr="00067267">
        <w:trPr>
          <w:trHeight w:val="706"/>
        </w:trPr>
        <w:tc>
          <w:tcPr>
            <w:tcW w:w="191" w:type="pct"/>
            <w:vMerge w:val="restart"/>
            <w:tcBorders>
              <w:top w:val="single" w:sz="4" w:space="0" w:color="auto"/>
              <w:left w:val="single" w:sz="4" w:space="0" w:color="auto"/>
              <w:right w:val="single" w:sz="4" w:space="0" w:color="auto"/>
            </w:tcBorders>
            <w:shd w:val="clear" w:color="auto" w:fill="auto"/>
            <w:vAlign w:val="center"/>
          </w:tcPr>
          <w:p w14:paraId="054E7E7A" w14:textId="4E1AD9F1" w:rsidR="0076587A" w:rsidRPr="003D4FA7" w:rsidRDefault="0076587A" w:rsidP="0076587A">
            <w:pPr>
              <w:widowControl w:val="0"/>
              <w:spacing w:line="288" w:lineRule="auto"/>
              <w:ind w:right="2"/>
              <w:jc w:val="center"/>
              <w:rPr>
                <w:rFonts w:ascii="Arial" w:hAnsi="Arial" w:cs="Arial"/>
                <w:b/>
                <w:bCs/>
                <w:color w:val="000000" w:themeColor="text1"/>
                <w:sz w:val="19"/>
                <w:szCs w:val="19"/>
                <w:u w:color="000000"/>
              </w:rPr>
            </w:pPr>
            <w:r w:rsidRPr="003D4FA7">
              <w:rPr>
                <w:rFonts w:ascii="Arial" w:hAnsi="Arial" w:cs="Arial"/>
                <w:color w:val="000000" w:themeColor="text1"/>
                <w:sz w:val="19"/>
                <w:szCs w:val="19"/>
              </w:rPr>
              <w:t>1.7</w:t>
            </w:r>
          </w:p>
        </w:tc>
        <w:tc>
          <w:tcPr>
            <w:tcW w:w="839" w:type="pct"/>
            <w:vMerge w:val="restart"/>
            <w:tcBorders>
              <w:top w:val="single" w:sz="4" w:space="0" w:color="auto"/>
              <w:left w:val="single" w:sz="4" w:space="0" w:color="auto"/>
              <w:right w:val="single" w:sz="4" w:space="0" w:color="auto"/>
            </w:tcBorders>
            <w:shd w:val="clear" w:color="auto" w:fill="auto"/>
            <w:vAlign w:val="center"/>
          </w:tcPr>
          <w:p w14:paraId="2F56BD87" w14:textId="77777777" w:rsidR="0076587A" w:rsidRPr="003D4FA7" w:rsidRDefault="0076587A" w:rsidP="002E7BDF">
            <w:pPr>
              <w:spacing w:line="288" w:lineRule="auto"/>
              <w:rPr>
                <w:rFonts w:ascii="Arial" w:hAnsi="Arial" w:cs="Arial"/>
                <w:bCs/>
                <w:color w:val="000000" w:themeColor="text1"/>
                <w:sz w:val="19"/>
                <w:szCs w:val="19"/>
              </w:rPr>
            </w:pPr>
            <w:r w:rsidRPr="003D4FA7">
              <w:rPr>
                <w:rFonts w:ascii="Arial" w:eastAsia="Helvetica" w:hAnsi="Arial" w:cs="Arial"/>
                <w:color w:val="000000" w:themeColor="text1"/>
                <w:sz w:val="19"/>
                <w:szCs w:val="19"/>
              </w:rPr>
              <w:t xml:space="preserve">Príspevok projektu k plneniu cieľov Stratégie EÚ pre dunajský región </w:t>
            </w:r>
          </w:p>
        </w:tc>
        <w:tc>
          <w:tcPr>
            <w:tcW w:w="1086" w:type="pct"/>
            <w:vMerge w:val="restart"/>
            <w:tcBorders>
              <w:top w:val="single" w:sz="4" w:space="0" w:color="auto"/>
              <w:left w:val="single" w:sz="4" w:space="0" w:color="auto"/>
              <w:right w:val="single" w:sz="4" w:space="0" w:color="auto"/>
            </w:tcBorders>
            <w:shd w:val="clear" w:color="auto" w:fill="auto"/>
            <w:vAlign w:val="center"/>
          </w:tcPr>
          <w:p w14:paraId="2DB1A827" w14:textId="77E8D013" w:rsidR="0076587A" w:rsidRPr="0075744F" w:rsidRDefault="0076587A" w:rsidP="002E7BDF">
            <w:pPr>
              <w:spacing w:line="288" w:lineRule="auto"/>
              <w:jc w:val="both"/>
              <w:rPr>
                <w:rFonts w:ascii="Arial" w:hAnsi="Arial" w:cs="Arial"/>
                <w:bCs/>
                <w:color w:val="000000" w:themeColor="text1"/>
                <w:sz w:val="19"/>
                <w:szCs w:val="19"/>
              </w:rPr>
            </w:pPr>
            <w:r w:rsidRPr="0076587A">
              <w:rPr>
                <w:rFonts w:ascii="Arial" w:hAnsi="Arial" w:cs="Arial"/>
                <w:color w:val="000000" w:themeColor="text1"/>
                <w:sz w:val="19"/>
                <w:szCs w:val="19"/>
              </w:rPr>
              <w:t>Posudzuje sa zameranie projektu z hľadiska jeho príspevku k plneniu cieľov Stratégie EÚ pre dunajský región.</w:t>
            </w:r>
          </w:p>
        </w:tc>
        <w:tc>
          <w:tcPr>
            <w:tcW w:w="445" w:type="pct"/>
            <w:vMerge w:val="restart"/>
            <w:tcBorders>
              <w:top w:val="single" w:sz="4" w:space="0" w:color="auto"/>
              <w:left w:val="single" w:sz="4" w:space="0" w:color="auto"/>
              <w:right w:val="single" w:sz="4" w:space="0" w:color="auto"/>
            </w:tcBorders>
            <w:shd w:val="clear" w:color="auto" w:fill="auto"/>
            <w:vAlign w:val="center"/>
          </w:tcPr>
          <w:p w14:paraId="138CBE48" w14:textId="77777777" w:rsidR="0076587A" w:rsidRPr="0075744F" w:rsidRDefault="0076587A" w:rsidP="002E7BDF">
            <w:pPr>
              <w:spacing w:line="288" w:lineRule="auto"/>
              <w:jc w:val="center"/>
              <w:rPr>
                <w:rFonts w:ascii="Arial" w:hAnsi="Arial" w:cs="Arial"/>
                <w:bCs/>
                <w:color w:val="000000" w:themeColor="text1"/>
                <w:sz w:val="19"/>
                <w:szCs w:val="19"/>
              </w:rPr>
            </w:pPr>
            <w:r w:rsidRPr="0075744F">
              <w:rPr>
                <w:rFonts w:ascii="Arial" w:hAnsi="Arial" w:cs="Arial"/>
                <w:color w:val="000000" w:themeColor="text1"/>
                <w:sz w:val="19"/>
                <w:szCs w:val="19"/>
              </w:rPr>
              <w:t>Bodové kritérium</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14:paraId="196C8908" w14:textId="0596804F" w:rsidR="0076587A" w:rsidRPr="00F909C2" w:rsidRDefault="0076587A" w:rsidP="002E7BDF">
            <w:pPr>
              <w:spacing w:line="288" w:lineRule="auto"/>
              <w:jc w:val="center"/>
              <w:rPr>
                <w:rFonts w:ascii="Arial" w:hAnsi="Arial" w:cs="Arial"/>
                <w:bCs/>
                <w:color w:val="000000" w:themeColor="text1"/>
                <w:sz w:val="19"/>
                <w:szCs w:val="19"/>
              </w:rPr>
            </w:pPr>
            <w:r>
              <w:rPr>
                <w:rFonts w:ascii="Arial" w:eastAsia="Helvetica" w:hAnsi="Arial" w:cs="Arial"/>
                <w:color w:val="000000" w:themeColor="text1"/>
                <w:sz w:val="19"/>
                <w:szCs w:val="19"/>
                <w:u w:color="000000"/>
              </w:rPr>
              <w:t>1</w:t>
            </w:r>
          </w:p>
        </w:tc>
        <w:tc>
          <w:tcPr>
            <w:tcW w:w="1888" w:type="pct"/>
            <w:vAlign w:val="center"/>
          </w:tcPr>
          <w:p w14:paraId="73D1A636" w14:textId="264F3B59" w:rsidR="0076587A" w:rsidRPr="00F909C2" w:rsidRDefault="0076587A" w:rsidP="002E7BDF">
            <w:pPr>
              <w:spacing w:line="288" w:lineRule="auto"/>
              <w:jc w:val="both"/>
              <w:rPr>
                <w:rFonts w:ascii="Arial" w:hAnsi="Arial" w:cs="Arial"/>
                <w:bCs/>
                <w:color w:val="000000" w:themeColor="text1"/>
                <w:sz w:val="19"/>
                <w:szCs w:val="19"/>
              </w:rPr>
            </w:pPr>
            <w:r w:rsidRPr="007B1E87">
              <w:rPr>
                <w:rFonts w:ascii="Arial" w:hAnsi="Arial" w:cs="Arial"/>
                <w:color w:val="000000" w:themeColor="text1"/>
                <w:sz w:val="19"/>
                <w:szCs w:val="19"/>
              </w:rPr>
              <w:t>Projekt prispieva k plneniu aspoň jedného z cieľov Stratégie EÚ pre dunajský región</w:t>
            </w:r>
            <w:r w:rsidRPr="00F50102">
              <w:rPr>
                <w:rFonts w:ascii="Arial" w:hAnsi="Arial" w:cs="Arial"/>
                <w:color w:val="000000" w:themeColor="text1"/>
                <w:sz w:val="19"/>
                <w:szCs w:val="19"/>
              </w:rPr>
              <w:t>.</w:t>
            </w:r>
          </w:p>
        </w:tc>
      </w:tr>
      <w:tr w:rsidR="002E7BDF" w:rsidRPr="0075744F" w14:paraId="672EC0D0" w14:textId="77777777" w:rsidTr="00067267">
        <w:trPr>
          <w:trHeight w:val="661"/>
        </w:trPr>
        <w:tc>
          <w:tcPr>
            <w:tcW w:w="191" w:type="pct"/>
            <w:vMerge/>
            <w:tcBorders>
              <w:left w:val="single" w:sz="4" w:space="0" w:color="auto"/>
              <w:right w:val="single" w:sz="4" w:space="0" w:color="auto"/>
            </w:tcBorders>
            <w:shd w:val="clear" w:color="auto" w:fill="auto"/>
            <w:vAlign w:val="center"/>
          </w:tcPr>
          <w:p w14:paraId="201EEC71" w14:textId="77777777" w:rsidR="0076587A" w:rsidRPr="0075744F" w:rsidRDefault="0076587A" w:rsidP="0076587A">
            <w:pPr>
              <w:widowControl w:val="0"/>
              <w:spacing w:line="288" w:lineRule="auto"/>
              <w:ind w:right="2"/>
              <w:jc w:val="center"/>
              <w:rPr>
                <w:rFonts w:ascii="Arial" w:hAnsi="Arial" w:cs="Arial"/>
                <w:color w:val="000000" w:themeColor="text1"/>
                <w:sz w:val="19"/>
                <w:szCs w:val="19"/>
              </w:rPr>
            </w:pPr>
          </w:p>
        </w:tc>
        <w:tc>
          <w:tcPr>
            <w:tcW w:w="839" w:type="pct"/>
            <w:vMerge/>
            <w:tcBorders>
              <w:left w:val="single" w:sz="4" w:space="0" w:color="auto"/>
              <w:right w:val="single" w:sz="4" w:space="0" w:color="auto"/>
            </w:tcBorders>
            <w:shd w:val="clear" w:color="auto" w:fill="auto"/>
            <w:vAlign w:val="center"/>
          </w:tcPr>
          <w:p w14:paraId="5D616664" w14:textId="77777777" w:rsidR="0076587A" w:rsidRPr="0075744F" w:rsidRDefault="0076587A" w:rsidP="002E7BDF">
            <w:pPr>
              <w:spacing w:line="288" w:lineRule="auto"/>
              <w:rPr>
                <w:rFonts w:ascii="Arial" w:hAnsi="Arial" w:cs="Arial"/>
                <w:bCs/>
                <w:color w:val="000000" w:themeColor="text1"/>
                <w:sz w:val="19"/>
                <w:szCs w:val="19"/>
              </w:rPr>
            </w:pPr>
          </w:p>
        </w:tc>
        <w:tc>
          <w:tcPr>
            <w:tcW w:w="1086" w:type="pct"/>
            <w:vMerge/>
            <w:tcBorders>
              <w:left w:val="single" w:sz="4" w:space="0" w:color="auto"/>
              <w:right w:val="single" w:sz="4" w:space="0" w:color="auto"/>
            </w:tcBorders>
            <w:shd w:val="clear" w:color="auto" w:fill="auto"/>
            <w:vAlign w:val="center"/>
          </w:tcPr>
          <w:p w14:paraId="7CA20522" w14:textId="77777777" w:rsidR="0076587A" w:rsidRPr="0075744F" w:rsidRDefault="0076587A" w:rsidP="002E7BDF">
            <w:pPr>
              <w:spacing w:line="288" w:lineRule="auto"/>
              <w:rPr>
                <w:rFonts w:ascii="Arial" w:hAnsi="Arial" w:cs="Arial"/>
                <w:bCs/>
                <w:color w:val="000000" w:themeColor="text1"/>
                <w:sz w:val="19"/>
                <w:szCs w:val="19"/>
              </w:rPr>
            </w:pPr>
          </w:p>
        </w:tc>
        <w:tc>
          <w:tcPr>
            <w:tcW w:w="445" w:type="pct"/>
            <w:vMerge/>
            <w:tcBorders>
              <w:left w:val="single" w:sz="4" w:space="0" w:color="auto"/>
              <w:right w:val="single" w:sz="4" w:space="0" w:color="auto"/>
            </w:tcBorders>
            <w:shd w:val="clear" w:color="auto" w:fill="auto"/>
            <w:vAlign w:val="center"/>
          </w:tcPr>
          <w:p w14:paraId="6EABDE63" w14:textId="77777777" w:rsidR="0076587A" w:rsidRPr="0075744F" w:rsidRDefault="0076587A" w:rsidP="002E7BDF">
            <w:pPr>
              <w:spacing w:line="288" w:lineRule="auto"/>
              <w:jc w:val="center"/>
              <w:rPr>
                <w:rFonts w:ascii="Arial" w:hAnsi="Arial" w:cs="Arial"/>
                <w:b/>
                <w:bCs/>
                <w:color w:val="000000" w:themeColor="text1"/>
                <w:sz w:val="19"/>
                <w:szCs w:val="19"/>
              </w:rPr>
            </w:pPr>
          </w:p>
        </w:tc>
        <w:tc>
          <w:tcPr>
            <w:tcW w:w="550" w:type="pct"/>
            <w:tcBorders>
              <w:top w:val="single" w:sz="4" w:space="0" w:color="auto"/>
              <w:left w:val="single" w:sz="4" w:space="0" w:color="auto"/>
              <w:right w:val="single" w:sz="4" w:space="0" w:color="auto"/>
            </w:tcBorders>
            <w:shd w:val="clear" w:color="auto" w:fill="auto"/>
            <w:vAlign w:val="center"/>
          </w:tcPr>
          <w:p w14:paraId="527F71AD" w14:textId="77777777" w:rsidR="0076587A" w:rsidRPr="0075744F" w:rsidRDefault="0076587A" w:rsidP="002E7BDF">
            <w:pPr>
              <w:spacing w:line="288" w:lineRule="auto"/>
              <w:jc w:val="center"/>
              <w:rPr>
                <w:rFonts w:ascii="Arial" w:hAnsi="Arial" w:cs="Arial"/>
                <w:color w:val="000000" w:themeColor="text1"/>
                <w:sz w:val="19"/>
                <w:szCs w:val="19"/>
              </w:rPr>
            </w:pPr>
            <w:r w:rsidRPr="0075744F">
              <w:rPr>
                <w:rFonts w:ascii="Arial" w:eastAsia="Helvetica" w:hAnsi="Arial" w:cs="Arial"/>
                <w:color w:val="000000" w:themeColor="text1"/>
                <w:sz w:val="19"/>
                <w:szCs w:val="19"/>
                <w:u w:color="000000"/>
              </w:rPr>
              <w:t>0</w:t>
            </w:r>
          </w:p>
        </w:tc>
        <w:tc>
          <w:tcPr>
            <w:tcW w:w="1888" w:type="pct"/>
            <w:vAlign w:val="center"/>
          </w:tcPr>
          <w:p w14:paraId="7E38E178" w14:textId="69EF0108" w:rsidR="0076587A" w:rsidRPr="0075744F" w:rsidRDefault="0076587A" w:rsidP="002E7BDF">
            <w:pPr>
              <w:spacing w:line="288" w:lineRule="auto"/>
              <w:jc w:val="both"/>
              <w:rPr>
                <w:rFonts w:ascii="Arial" w:hAnsi="Arial" w:cs="Arial"/>
                <w:color w:val="000000" w:themeColor="text1"/>
                <w:sz w:val="19"/>
                <w:szCs w:val="19"/>
              </w:rPr>
            </w:pPr>
            <w:r w:rsidRPr="007B1E87">
              <w:rPr>
                <w:rFonts w:ascii="Arial" w:hAnsi="Arial" w:cs="Arial"/>
                <w:color w:val="000000" w:themeColor="text1"/>
                <w:sz w:val="19"/>
                <w:szCs w:val="19"/>
              </w:rPr>
              <w:t>Projekt neprispieva k plneniu cieľov Stratégie EÚ pre dunajský región</w:t>
            </w:r>
            <w:r w:rsidRPr="00F50102">
              <w:rPr>
                <w:rFonts w:ascii="Arial" w:hAnsi="Arial" w:cs="Arial"/>
                <w:color w:val="000000" w:themeColor="text1"/>
                <w:sz w:val="19"/>
                <w:szCs w:val="19"/>
              </w:rPr>
              <w:t>.</w:t>
            </w:r>
          </w:p>
        </w:tc>
      </w:tr>
    </w:tbl>
    <w:p w14:paraId="4B9A4316" w14:textId="4FD5D4EC" w:rsidR="00FE6D4B" w:rsidRPr="0075744F" w:rsidRDefault="00FE6D4B" w:rsidP="005A7C9C">
      <w:pPr>
        <w:spacing w:before="120" w:after="120" w:line="288" w:lineRule="auto"/>
        <w:jc w:val="both"/>
        <w:rPr>
          <w:rFonts w:ascii="Arial" w:hAnsi="Arial" w:cs="Arial"/>
          <w:color w:val="000000" w:themeColor="text1"/>
          <w:sz w:val="19"/>
          <w:szCs w:val="19"/>
        </w:rPr>
      </w:pPr>
      <w:r w:rsidRPr="0075744F">
        <w:rPr>
          <w:rFonts w:ascii="Arial" w:hAnsi="Arial" w:cs="Arial"/>
          <w:color w:val="000000" w:themeColor="text1"/>
          <w:sz w:val="19"/>
          <w:szCs w:val="19"/>
        </w:rPr>
        <w:t>Hodnotiteľ posudzuje najmä informácie uvedené v častiach ŽoNFP: 7. Popis projektu.</w:t>
      </w:r>
    </w:p>
    <w:p w14:paraId="2690731E" w14:textId="77777777" w:rsidR="00670E51" w:rsidRPr="0047761A" w:rsidRDefault="00670E51" w:rsidP="005A7C9C">
      <w:pPr>
        <w:spacing w:before="120" w:after="120" w:line="288" w:lineRule="auto"/>
        <w:jc w:val="both"/>
        <w:rPr>
          <w:rFonts w:ascii="Arial" w:eastAsia="Arial Unicode MS" w:hAnsi="Arial" w:cs="Arial"/>
          <w:color w:val="000000" w:themeColor="text1"/>
          <w:sz w:val="19"/>
          <w:szCs w:val="19"/>
        </w:rPr>
      </w:pPr>
      <w:r w:rsidRPr="00B5013E">
        <w:rPr>
          <w:rFonts w:ascii="Arial" w:eastAsia="Arial Unicode MS" w:hAnsi="Arial" w:cs="Arial"/>
          <w:color w:val="000000" w:themeColor="text1"/>
          <w:sz w:val="19"/>
          <w:szCs w:val="19"/>
        </w:rPr>
        <w:lastRenderedPageBreak/>
        <w:t xml:space="preserve">Špecifický cieľ 2.2.3 spadá pod jeden z pilierov </w:t>
      </w:r>
      <w:r>
        <w:rPr>
          <w:rFonts w:ascii="Arial" w:eastAsia="Arial Unicode MS" w:hAnsi="Arial" w:cs="Arial"/>
          <w:color w:val="000000" w:themeColor="text1"/>
          <w:sz w:val="19"/>
          <w:szCs w:val="19"/>
        </w:rPr>
        <w:t>Stratégie EÚ pre dunajský región</w:t>
      </w:r>
      <w:r w:rsidRPr="00B5013E">
        <w:rPr>
          <w:rFonts w:ascii="Arial" w:eastAsia="Arial Unicode MS" w:hAnsi="Arial" w:cs="Arial"/>
          <w:color w:val="000000" w:themeColor="text1"/>
          <w:sz w:val="19"/>
          <w:szCs w:val="19"/>
        </w:rPr>
        <w:t>, ktorým je rozvíjanie prosperity v podunajskej oblasti. Daná problematika je zaradená do prioritnej oblasti 7 - rozvíjať znalostnú spoločnosť prost</w:t>
      </w:r>
      <w:r>
        <w:rPr>
          <w:rFonts w:ascii="Arial" w:eastAsia="Arial Unicode MS" w:hAnsi="Arial" w:cs="Arial"/>
          <w:color w:val="000000" w:themeColor="text1"/>
          <w:sz w:val="19"/>
          <w:szCs w:val="19"/>
        </w:rPr>
        <w:t xml:space="preserve">redníctvom výskumu, vzdelávania </w:t>
      </w:r>
      <w:r w:rsidRPr="00B5013E">
        <w:rPr>
          <w:rFonts w:ascii="Arial" w:eastAsia="Arial Unicode MS" w:hAnsi="Arial" w:cs="Arial"/>
          <w:color w:val="000000" w:themeColor="text1"/>
          <w:sz w:val="19"/>
          <w:szCs w:val="19"/>
        </w:rPr>
        <w:t xml:space="preserve">a informačných technológií.  Aby táto oblasť mohla dosahovať trvalo udržateľný pokrok a rásť, sú </w:t>
      </w:r>
      <w:r w:rsidRPr="0047761A">
        <w:rPr>
          <w:rFonts w:ascii="Arial" w:eastAsia="Arial Unicode MS" w:hAnsi="Arial" w:cs="Arial"/>
          <w:color w:val="000000" w:themeColor="text1"/>
          <w:sz w:val="19"/>
          <w:szCs w:val="19"/>
        </w:rPr>
        <w:t>potrebné investície do ľudí, pričom je potrebné sa sústrediť najmä na znalosti a začlenenie.</w:t>
      </w:r>
    </w:p>
    <w:p w14:paraId="0E9D060A" w14:textId="2F723B7A" w:rsidR="00670E51" w:rsidRPr="0047761A" w:rsidRDefault="00670E51" w:rsidP="005A7C9C">
      <w:pPr>
        <w:spacing w:before="120" w:after="120" w:line="288" w:lineRule="auto"/>
        <w:jc w:val="both"/>
        <w:rPr>
          <w:rFonts w:ascii="Arial" w:hAnsi="Arial" w:cs="Arial"/>
          <w:color w:val="000000" w:themeColor="text1"/>
          <w:sz w:val="19"/>
          <w:szCs w:val="19"/>
        </w:rPr>
      </w:pPr>
      <w:r w:rsidRPr="0047761A">
        <w:rPr>
          <w:rFonts w:ascii="Arial" w:hAnsi="Arial" w:cs="Arial"/>
          <w:color w:val="000000" w:themeColor="text1"/>
          <w:sz w:val="19"/>
          <w:szCs w:val="19"/>
        </w:rPr>
        <w:t xml:space="preserve">Projekt, ktorý je v súlade so ŠC 2.2.3, by mal byť v zmysle vyššie uvedeného v súlade aj so </w:t>
      </w:r>
      <w:r w:rsidRPr="0047761A">
        <w:rPr>
          <w:rFonts w:ascii="Arial" w:eastAsia="Arial Unicode MS" w:hAnsi="Arial" w:cs="Arial"/>
          <w:color w:val="000000" w:themeColor="text1"/>
          <w:sz w:val="19"/>
          <w:szCs w:val="19"/>
        </w:rPr>
        <w:t>Stratégiou EÚ pre dunajský región. Hodnotiteľ po posúdení pridelí počet bodov „</w:t>
      </w:r>
      <w:r w:rsidR="00167C66">
        <w:rPr>
          <w:rFonts w:ascii="Arial" w:eastAsia="Arial Unicode MS" w:hAnsi="Arial" w:cs="Arial"/>
          <w:color w:val="000000" w:themeColor="text1"/>
          <w:sz w:val="19"/>
          <w:szCs w:val="19"/>
        </w:rPr>
        <w:t>1</w:t>
      </w:r>
      <w:r w:rsidRPr="0047761A">
        <w:rPr>
          <w:rFonts w:ascii="Arial" w:eastAsia="Arial Unicode MS" w:hAnsi="Arial" w:cs="Arial"/>
          <w:color w:val="000000" w:themeColor="text1"/>
          <w:sz w:val="19"/>
          <w:szCs w:val="19"/>
        </w:rPr>
        <w:t xml:space="preserve">“ a v komentári uvedie odvolávku na prioritnú oblasť 7 Stratégie EÚ pre dunajský región. </w:t>
      </w:r>
      <w:r w:rsidRPr="0047761A">
        <w:rPr>
          <w:rFonts w:ascii="Arial" w:hAnsi="Arial" w:cs="Arial"/>
          <w:color w:val="000000" w:themeColor="text1"/>
          <w:sz w:val="19"/>
          <w:szCs w:val="19"/>
        </w:rPr>
        <w:t xml:space="preserve"> </w:t>
      </w:r>
    </w:p>
    <w:p w14:paraId="1525E623" w14:textId="77777777" w:rsidR="00FE6D4B" w:rsidRPr="0047761A" w:rsidRDefault="00FE6D4B" w:rsidP="005A7C9C">
      <w:pPr>
        <w:spacing w:before="120" w:after="120" w:line="288" w:lineRule="auto"/>
        <w:jc w:val="both"/>
        <w:rPr>
          <w:rFonts w:ascii="Arial" w:hAnsi="Arial" w:cs="Arial"/>
          <w:color w:val="000000" w:themeColor="text1"/>
          <w:sz w:val="19"/>
          <w:szCs w:val="19"/>
        </w:rPr>
      </w:pPr>
      <w:r w:rsidRPr="0047761A">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6566B9AF" w14:textId="77777777" w:rsidR="002E7BDF" w:rsidRDefault="002E7BDF" w:rsidP="008836B7">
      <w:pPr>
        <w:spacing w:before="120" w:after="120" w:line="288" w:lineRule="auto"/>
        <w:rPr>
          <w:rFonts w:ascii="Arial" w:eastAsia="Arial Unicode MS" w:hAnsi="Arial" w:cs="Arial"/>
          <w:color w:val="000000" w:themeColor="text1"/>
          <w:sz w:val="19"/>
          <w:szCs w:val="19"/>
        </w:rPr>
      </w:pPr>
    </w:p>
    <w:tbl>
      <w:tblPr>
        <w:tblStyle w:val="TableGrid8"/>
        <w:tblW w:w="5000" w:type="pct"/>
        <w:tblLayout w:type="fixed"/>
        <w:tblLook w:val="04A0" w:firstRow="1" w:lastRow="0" w:firstColumn="1" w:lastColumn="0" w:noHBand="0" w:noVBand="1"/>
      </w:tblPr>
      <w:tblGrid>
        <w:gridCol w:w="563"/>
        <w:gridCol w:w="14563"/>
      </w:tblGrid>
      <w:tr w:rsidR="008A0B3C" w:rsidRPr="00D96F1C" w14:paraId="11A7CFEC" w14:textId="77777777" w:rsidTr="00997686">
        <w:trPr>
          <w:trHeight w:val="397"/>
          <w:tblHeader/>
        </w:trPr>
        <w:tc>
          <w:tcPr>
            <w:tcW w:w="186" w:type="pct"/>
            <w:shd w:val="clear" w:color="auto" w:fill="9CC2E5" w:themeFill="accent1" w:themeFillTint="99"/>
            <w:vAlign w:val="center"/>
          </w:tcPr>
          <w:p w14:paraId="4734D3A4" w14:textId="1D30B5F5" w:rsidR="008A0B3C" w:rsidRPr="00D96F1C" w:rsidRDefault="008A0B3C" w:rsidP="00997686">
            <w:pPr>
              <w:widowControl w:val="0"/>
              <w:pBdr>
                <w:top w:val="nil"/>
                <w:left w:val="nil"/>
                <w:bottom w:val="nil"/>
                <w:right w:val="nil"/>
                <w:between w:val="nil"/>
                <w:bar w:val="nil"/>
              </w:pBdr>
              <w:spacing w:line="288" w:lineRule="auto"/>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2.</w:t>
            </w:r>
          </w:p>
        </w:tc>
        <w:tc>
          <w:tcPr>
            <w:tcW w:w="4814" w:type="pct"/>
            <w:shd w:val="clear" w:color="auto" w:fill="9CC2E5" w:themeFill="accent1" w:themeFillTint="99"/>
            <w:vAlign w:val="center"/>
          </w:tcPr>
          <w:p w14:paraId="51324C59" w14:textId="41AD3151" w:rsidR="008A0B3C" w:rsidRPr="00D96F1C" w:rsidRDefault="008A0B3C" w:rsidP="00526E9D">
            <w:pPr>
              <w:widowControl w:val="0"/>
              <w:pBdr>
                <w:top w:val="nil"/>
                <w:left w:val="nil"/>
                <w:bottom w:val="nil"/>
                <w:right w:val="nil"/>
                <w:between w:val="nil"/>
                <w:bar w:val="nil"/>
              </w:pBdr>
              <w:spacing w:line="288" w:lineRule="auto"/>
              <w:ind w:left="143" w:right="136" w:hanging="3"/>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rPr>
              <w:t>Navrhovaný spôsob realizácie projektu</w:t>
            </w:r>
          </w:p>
        </w:tc>
      </w:tr>
    </w:tbl>
    <w:p w14:paraId="5F6F91C2" w14:textId="77777777" w:rsidR="00BE2F8F" w:rsidRDefault="00BE2F8F" w:rsidP="002E7BDF">
      <w:pPr>
        <w:spacing w:after="0"/>
      </w:pPr>
    </w:p>
    <w:tbl>
      <w:tblPr>
        <w:tblStyle w:val="TableGrid8"/>
        <w:tblW w:w="5000" w:type="pct"/>
        <w:tblInd w:w="-5" w:type="dxa"/>
        <w:tblLayout w:type="fixed"/>
        <w:tblLook w:val="04A0" w:firstRow="1" w:lastRow="0" w:firstColumn="1" w:lastColumn="0" w:noHBand="0" w:noVBand="1"/>
      </w:tblPr>
      <w:tblGrid>
        <w:gridCol w:w="587"/>
        <w:gridCol w:w="2490"/>
        <w:gridCol w:w="3691"/>
        <w:gridCol w:w="1322"/>
        <w:gridCol w:w="1470"/>
        <w:gridCol w:w="5566"/>
      </w:tblGrid>
      <w:tr w:rsidR="002E7BDF" w:rsidRPr="00D96F1C" w14:paraId="52D068D5" w14:textId="77777777" w:rsidTr="002E7BDF">
        <w:trPr>
          <w:trHeight w:val="397"/>
          <w:tblHeader/>
        </w:trPr>
        <w:tc>
          <w:tcPr>
            <w:tcW w:w="194" w:type="pct"/>
            <w:shd w:val="clear" w:color="auto" w:fill="DEEAF6" w:themeFill="accent1" w:themeFillTint="33"/>
            <w:vAlign w:val="center"/>
          </w:tcPr>
          <w:p w14:paraId="19171F1B"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P.č.</w:t>
            </w:r>
          </w:p>
        </w:tc>
        <w:tc>
          <w:tcPr>
            <w:tcW w:w="823" w:type="pct"/>
            <w:shd w:val="clear" w:color="auto" w:fill="DEEAF6" w:themeFill="accent1" w:themeFillTint="33"/>
            <w:vAlign w:val="center"/>
          </w:tcPr>
          <w:p w14:paraId="2711007D"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220" w:type="pct"/>
            <w:shd w:val="clear" w:color="auto" w:fill="DEEAF6" w:themeFill="accent1" w:themeFillTint="33"/>
            <w:vAlign w:val="center"/>
          </w:tcPr>
          <w:p w14:paraId="524C7F4B"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37" w:type="pct"/>
            <w:shd w:val="clear" w:color="auto" w:fill="DEEAF6" w:themeFill="accent1" w:themeFillTint="33"/>
            <w:vAlign w:val="center"/>
          </w:tcPr>
          <w:p w14:paraId="5BBC4FD0"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486" w:type="pct"/>
            <w:shd w:val="clear" w:color="auto" w:fill="DEEAF6" w:themeFill="accent1" w:themeFillTint="33"/>
            <w:vAlign w:val="center"/>
          </w:tcPr>
          <w:p w14:paraId="624ECA28" w14:textId="77777777" w:rsidR="008A0B3C" w:rsidRPr="00D96F1C" w:rsidRDefault="008A0B3C" w:rsidP="008A0B3C">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840" w:type="pct"/>
            <w:shd w:val="clear" w:color="auto" w:fill="DEEAF6" w:themeFill="accent1" w:themeFillTint="33"/>
            <w:vAlign w:val="center"/>
          </w:tcPr>
          <w:p w14:paraId="03AE5A72"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221D37" w:rsidRPr="00D96F1C" w14:paraId="48BD3B13" w14:textId="77777777" w:rsidTr="002E7BDF">
        <w:trPr>
          <w:trHeight w:val="867"/>
        </w:trPr>
        <w:tc>
          <w:tcPr>
            <w:tcW w:w="194" w:type="pct"/>
            <w:vMerge w:val="restart"/>
            <w:vAlign w:val="center"/>
          </w:tcPr>
          <w:p w14:paraId="3750CAE7" w14:textId="77777777" w:rsidR="00194D0A" w:rsidRPr="00D96F1C" w:rsidRDefault="00194D0A" w:rsidP="00194D0A">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2.1</w:t>
            </w:r>
          </w:p>
        </w:tc>
        <w:tc>
          <w:tcPr>
            <w:tcW w:w="823" w:type="pct"/>
            <w:vMerge w:val="restart"/>
            <w:vAlign w:val="center"/>
          </w:tcPr>
          <w:p w14:paraId="3184C1EE" w14:textId="2E267B3A" w:rsidR="00194D0A" w:rsidRPr="00D96F1C" w:rsidRDefault="00194D0A" w:rsidP="00194D0A">
            <w:pPr>
              <w:spacing w:line="288" w:lineRule="auto"/>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Vhodnosť a prepojenosť navrhovaných aktivít projektu vo vzťahu k východiskovej situácii a k stanoveným cieľom projektu</w:t>
            </w:r>
          </w:p>
        </w:tc>
        <w:tc>
          <w:tcPr>
            <w:tcW w:w="1220" w:type="pct"/>
            <w:vMerge w:val="restart"/>
            <w:vAlign w:val="center"/>
          </w:tcPr>
          <w:p w14:paraId="4D10A246" w14:textId="0BBB9165" w:rsidR="00194D0A" w:rsidRPr="00D96F1C" w:rsidRDefault="00194D0A" w:rsidP="002E7BDF">
            <w:pPr>
              <w:spacing w:line="288" w:lineRule="auto"/>
              <w:jc w:val="both"/>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 projektu. </w:t>
            </w:r>
          </w:p>
        </w:tc>
        <w:tc>
          <w:tcPr>
            <w:tcW w:w="437" w:type="pct"/>
            <w:vMerge w:val="restart"/>
            <w:vAlign w:val="center"/>
          </w:tcPr>
          <w:p w14:paraId="7323B2DD" w14:textId="77777777" w:rsidR="00194D0A" w:rsidRPr="00F93B3F" w:rsidRDefault="00194D0A" w:rsidP="00194D0A">
            <w:pPr>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Bodové</w:t>
            </w:r>
          </w:p>
          <w:p w14:paraId="11FF6BEA" w14:textId="3B91B169" w:rsidR="00194D0A" w:rsidRPr="00D96F1C" w:rsidRDefault="00194D0A" w:rsidP="00194D0A">
            <w:pPr>
              <w:spacing w:line="288" w:lineRule="auto"/>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kritérium</w:t>
            </w:r>
          </w:p>
        </w:tc>
        <w:tc>
          <w:tcPr>
            <w:tcW w:w="486" w:type="pct"/>
            <w:vAlign w:val="center"/>
          </w:tcPr>
          <w:p w14:paraId="0EDB9CBE" w14:textId="15DDB991" w:rsidR="00194D0A" w:rsidRPr="00D96F1C" w:rsidRDefault="00194D0A" w:rsidP="00194D0A">
            <w:pPr>
              <w:spacing w:line="288" w:lineRule="auto"/>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6</w:t>
            </w:r>
          </w:p>
        </w:tc>
        <w:tc>
          <w:tcPr>
            <w:tcW w:w="1840" w:type="pct"/>
            <w:vAlign w:val="center"/>
          </w:tcPr>
          <w:p w14:paraId="1A18E95C" w14:textId="79EC7A4C" w:rsidR="00194D0A" w:rsidRPr="00D96F1C" w:rsidRDefault="00194D0A" w:rsidP="002E7BD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Všetky hlavné aktivity projektu sú odôvodnené z pohľadu východiskovej situácie, sú zrozumiteľne definované a ich realizáciou sa dosiahnu plánované ciele projektu. </w:t>
            </w:r>
          </w:p>
        </w:tc>
      </w:tr>
      <w:tr w:rsidR="00221D37" w:rsidRPr="00D96F1C" w14:paraId="7C7CE56F" w14:textId="77777777" w:rsidTr="002E7BDF">
        <w:trPr>
          <w:trHeight w:val="1531"/>
        </w:trPr>
        <w:tc>
          <w:tcPr>
            <w:tcW w:w="194" w:type="pct"/>
            <w:vMerge/>
            <w:vAlign w:val="center"/>
          </w:tcPr>
          <w:p w14:paraId="1E901AC7"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823" w:type="pct"/>
            <w:vMerge/>
            <w:vAlign w:val="center"/>
          </w:tcPr>
          <w:p w14:paraId="195FF3BA"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1220" w:type="pct"/>
            <w:vMerge/>
            <w:vAlign w:val="center"/>
          </w:tcPr>
          <w:p w14:paraId="1115D93A"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437" w:type="pct"/>
            <w:vMerge/>
            <w:vAlign w:val="center"/>
          </w:tcPr>
          <w:p w14:paraId="0E3B3175"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486" w:type="pct"/>
            <w:vAlign w:val="center"/>
          </w:tcPr>
          <w:p w14:paraId="0FE50F80" w14:textId="68553FDC" w:rsidR="00194D0A" w:rsidRPr="00D96F1C" w:rsidRDefault="00194D0A" w:rsidP="00194D0A">
            <w:pPr>
              <w:spacing w:line="288" w:lineRule="auto"/>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3</w:t>
            </w:r>
          </w:p>
        </w:tc>
        <w:tc>
          <w:tcPr>
            <w:tcW w:w="1840" w:type="pct"/>
            <w:vAlign w:val="center"/>
          </w:tcPr>
          <w:p w14:paraId="61906B9A" w14:textId="25E9FE82" w:rsidR="00194D0A" w:rsidRPr="00D96F1C" w:rsidRDefault="00194D0A" w:rsidP="002E7BD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Minimálne jedna z hlavných aktivít projektu nie je odôvodnená z pohľadu východiskovej situácie, nie je potrebná/neprispieva k dosahovaniu plánovaných cieľov projektu, resp. </w:t>
            </w:r>
            <w:r>
              <w:rPr>
                <w:rFonts w:ascii="Arial" w:eastAsia="Helvetica" w:hAnsi="Arial" w:cs="Arial"/>
                <w:color w:val="000000" w:themeColor="text1"/>
                <w:sz w:val="19"/>
                <w:szCs w:val="19"/>
              </w:rPr>
              <w:t>niektoré aktivity sa javia ako nevhodné pre realizáciu  projektu</w:t>
            </w:r>
            <w:r w:rsidRPr="00F93B3F">
              <w:rPr>
                <w:rFonts w:ascii="Arial" w:eastAsia="Helvetica" w:hAnsi="Arial" w:cs="Arial"/>
                <w:color w:val="000000" w:themeColor="text1"/>
                <w:sz w:val="19"/>
                <w:szCs w:val="19"/>
              </w:rPr>
              <w:t xml:space="preserve">. Nedostatky nie sú závažného charakteru, neohrozujú jeho úspešnú realizáciu. </w:t>
            </w:r>
          </w:p>
        </w:tc>
      </w:tr>
      <w:tr w:rsidR="00221D37" w:rsidRPr="00D96F1C" w14:paraId="686A7F80" w14:textId="77777777" w:rsidTr="002E7BDF">
        <w:trPr>
          <w:trHeight w:val="1038"/>
        </w:trPr>
        <w:tc>
          <w:tcPr>
            <w:tcW w:w="194" w:type="pct"/>
            <w:vMerge/>
            <w:vAlign w:val="center"/>
          </w:tcPr>
          <w:p w14:paraId="5E7AC224"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823" w:type="pct"/>
            <w:vMerge/>
            <w:vAlign w:val="center"/>
          </w:tcPr>
          <w:p w14:paraId="2676D1CC"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1220" w:type="pct"/>
            <w:vMerge/>
            <w:vAlign w:val="center"/>
          </w:tcPr>
          <w:p w14:paraId="375B361C"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437" w:type="pct"/>
            <w:vMerge/>
            <w:vAlign w:val="center"/>
          </w:tcPr>
          <w:p w14:paraId="41379016"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486" w:type="pct"/>
            <w:vAlign w:val="center"/>
          </w:tcPr>
          <w:p w14:paraId="0B9F7383" w14:textId="477A2611" w:rsidR="00194D0A" w:rsidRPr="00D96F1C" w:rsidRDefault="00194D0A" w:rsidP="00194D0A">
            <w:pPr>
              <w:spacing w:line="288" w:lineRule="auto"/>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0</w:t>
            </w:r>
          </w:p>
        </w:tc>
        <w:tc>
          <w:tcPr>
            <w:tcW w:w="1840" w:type="pct"/>
            <w:vAlign w:val="center"/>
          </w:tcPr>
          <w:p w14:paraId="7F1F220E" w14:textId="5F607364" w:rsidR="00194D0A" w:rsidRPr="00D96F1C" w:rsidRDefault="00194D0A" w:rsidP="002E7BD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Minimálne jedna z hlavných aktivít projektu nie je odôvodnená z pohľadu východiskovej situácie a potrieb žiadateľa, nie je potrebná/neprispieva k dosahovaniu plánovaných cieľov projektu, resp. projekt neobsahuje aktivity, ktoré sú nevyhnutné pre jeho realizáciu. Nedostatky sú závažného charakteru, ohrozujú jeho úspešnú realizáciu.</w:t>
            </w:r>
          </w:p>
        </w:tc>
      </w:tr>
    </w:tbl>
    <w:p w14:paraId="34558A6B" w14:textId="690D9CDE" w:rsidR="00620596" w:rsidRPr="00D952E3" w:rsidRDefault="00620596" w:rsidP="002E7BDF">
      <w:pPr>
        <w:spacing w:after="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 xml:space="preserve">Hodnotiteľ posudzuje najmä </w:t>
      </w:r>
      <w:r w:rsidRPr="00D952E3">
        <w:rPr>
          <w:rFonts w:ascii="Arial" w:hAnsi="Arial" w:cs="Arial"/>
          <w:color w:val="000000" w:themeColor="text1"/>
          <w:sz w:val="19"/>
          <w:szCs w:val="19"/>
        </w:rPr>
        <w:t>informácie uvedené v</w:t>
      </w:r>
      <w:r w:rsidR="0002548D">
        <w:rPr>
          <w:rFonts w:ascii="Arial" w:hAnsi="Arial" w:cs="Arial"/>
          <w:color w:val="000000" w:themeColor="text1"/>
          <w:sz w:val="19"/>
          <w:szCs w:val="19"/>
        </w:rPr>
        <w:t> </w:t>
      </w:r>
      <w:r w:rsidRPr="00D952E3">
        <w:rPr>
          <w:rFonts w:ascii="Arial" w:hAnsi="Arial" w:cs="Arial"/>
          <w:color w:val="000000" w:themeColor="text1"/>
          <w:sz w:val="19"/>
          <w:szCs w:val="19"/>
        </w:rPr>
        <w:t>častiach</w:t>
      </w:r>
      <w:r w:rsidR="0002548D">
        <w:rPr>
          <w:rFonts w:ascii="Arial" w:hAnsi="Arial" w:cs="Arial"/>
          <w:color w:val="000000" w:themeColor="text1"/>
          <w:sz w:val="19"/>
          <w:szCs w:val="19"/>
        </w:rPr>
        <w:t xml:space="preserve"> ŽoNFP</w:t>
      </w:r>
      <w:r w:rsidRPr="00D952E3">
        <w:rPr>
          <w:rFonts w:ascii="Arial" w:hAnsi="Arial" w:cs="Arial"/>
          <w:color w:val="000000" w:themeColor="text1"/>
          <w:sz w:val="19"/>
          <w:szCs w:val="19"/>
        </w:rPr>
        <w:t>: 7. Popis projektu, 10.1 Aktivity projektu a očakávané merateľné ukazovatele, 10.2. Prehľad merateľných ukazovateľov projektu.</w:t>
      </w:r>
    </w:p>
    <w:p w14:paraId="50AC060F" w14:textId="77777777" w:rsidR="00620596" w:rsidRPr="00D952E3" w:rsidRDefault="00620596" w:rsidP="002E7BDF">
      <w:pPr>
        <w:spacing w:after="0"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Hodnotiteľ posudzuje najmä plnenie nasledovných oblastí:</w:t>
      </w:r>
    </w:p>
    <w:p w14:paraId="72714975" w14:textId="33C2871C" w:rsidR="00620596" w:rsidRPr="00D952E3" w:rsidRDefault="00620596" w:rsidP="009211C3">
      <w:pPr>
        <w:pStyle w:val="Odsekzoznamu"/>
        <w:numPr>
          <w:ilvl w:val="0"/>
          <w:numId w:val="8"/>
        </w:numPr>
        <w:spacing w:after="0" w:line="288" w:lineRule="auto"/>
        <w:contextualSpacing w:val="0"/>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navrhované aktivity projektu sú dostatočne odôvodnené a vychádzajú z definovaných potrieb ži</w:t>
      </w:r>
      <w:r w:rsidR="005A7C9C">
        <w:rPr>
          <w:rFonts w:ascii="Arial" w:hAnsi="Arial" w:cs="Arial"/>
          <w:color w:val="000000" w:themeColor="text1"/>
          <w:sz w:val="19"/>
          <w:szCs w:val="19"/>
          <w:lang w:val="sk-SK"/>
        </w:rPr>
        <w:t xml:space="preserve">adateľa, </w:t>
      </w:r>
    </w:p>
    <w:p w14:paraId="7F1C0FCD" w14:textId="67B81254" w:rsidR="00620596" w:rsidRPr="00D952E3" w:rsidRDefault="00620596" w:rsidP="009211C3">
      <w:pPr>
        <w:pStyle w:val="Odsekzoznamu"/>
        <w:numPr>
          <w:ilvl w:val="0"/>
          <w:numId w:val="8"/>
        </w:numPr>
        <w:spacing w:after="0" w:line="288" w:lineRule="auto"/>
        <w:contextualSpacing w:val="0"/>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všetky aktivity smer</w:t>
      </w:r>
      <w:r w:rsidR="005A7C9C">
        <w:rPr>
          <w:rFonts w:ascii="Arial" w:hAnsi="Arial" w:cs="Arial"/>
          <w:color w:val="000000" w:themeColor="text1"/>
          <w:sz w:val="19"/>
          <w:szCs w:val="19"/>
          <w:lang w:val="sk-SK"/>
        </w:rPr>
        <w:t>ujú k napĺňaniu cieľov projektu,</w:t>
      </w:r>
    </w:p>
    <w:p w14:paraId="729726E0" w14:textId="77777777" w:rsidR="00620596" w:rsidRPr="00D952E3" w:rsidRDefault="00620596" w:rsidP="009211C3">
      <w:pPr>
        <w:pStyle w:val="Odsekzoznamu"/>
        <w:numPr>
          <w:ilvl w:val="0"/>
          <w:numId w:val="8"/>
        </w:numPr>
        <w:spacing w:after="0" w:line="288" w:lineRule="auto"/>
        <w:contextualSpacing w:val="0"/>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ciele projektu sú realisticky postavené vzhľadom na aktivity projektu (cieľ projektu nie je podhodnotený, ani príliš ambiciózny vzhľadom na navrhované aktivity).</w:t>
      </w:r>
    </w:p>
    <w:p w14:paraId="2BBB65DF" w14:textId="3B571E72" w:rsidR="00620596" w:rsidRPr="00D952E3" w:rsidRDefault="00620596" w:rsidP="002E7BDF">
      <w:pPr>
        <w:tabs>
          <w:tab w:val="left" w:pos="1680"/>
        </w:tabs>
        <w:spacing w:after="0"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lastRenderedPageBreak/>
        <w:t xml:space="preserve">Hodnotiteľ priradí príslušnú bodovú hodnotu (6,3,0) v zmysle popisu aplikácie hodnotiaceho kritéria. Hodnotiteľ identifikuje prípadné neoprávnené aktivity a zaradí s nimi súvisiace </w:t>
      </w:r>
      <w:r w:rsidR="007A158F">
        <w:rPr>
          <w:rFonts w:ascii="Arial" w:hAnsi="Arial" w:cs="Arial"/>
          <w:color w:val="000000" w:themeColor="text1"/>
          <w:sz w:val="19"/>
          <w:szCs w:val="19"/>
        </w:rPr>
        <w:t>výdavky</w:t>
      </w:r>
      <w:r w:rsidRPr="00D952E3">
        <w:rPr>
          <w:rFonts w:ascii="Arial" w:hAnsi="Arial" w:cs="Arial"/>
          <w:color w:val="000000" w:themeColor="text1"/>
          <w:sz w:val="19"/>
          <w:szCs w:val="19"/>
        </w:rPr>
        <w:t xml:space="preserve"> medzi neoprávnené </w:t>
      </w:r>
      <w:r w:rsidR="007A158F">
        <w:rPr>
          <w:rFonts w:ascii="Arial" w:hAnsi="Arial" w:cs="Arial"/>
          <w:color w:val="000000" w:themeColor="text1"/>
          <w:sz w:val="19"/>
          <w:szCs w:val="19"/>
        </w:rPr>
        <w:t>výdavky</w:t>
      </w:r>
      <w:r w:rsidRPr="00D952E3">
        <w:rPr>
          <w:rFonts w:ascii="Arial" w:hAnsi="Arial" w:cs="Arial"/>
          <w:color w:val="000000" w:themeColor="text1"/>
          <w:sz w:val="19"/>
          <w:szCs w:val="19"/>
        </w:rPr>
        <w:t xml:space="preserve"> (tie následne vyhodnotí a vyčísli v hodnotiacich kritériách 4.1, 4.2 a 4.4.). </w:t>
      </w:r>
    </w:p>
    <w:p w14:paraId="4F3FF7A6" w14:textId="6721901E" w:rsidR="00620596" w:rsidRPr="00D952E3" w:rsidRDefault="00620596" w:rsidP="002E7BDF">
      <w:pPr>
        <w:tabs>
          <w:tab w:val="left" w:pos="1680"/>
        </w:tabs>
        <w:spacing w:after="0"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 xml:space="preserve">V prípade, ak hodnotiteľ vyhodnotí niektorú z hlavných aktivít projektu ako nevhodnú, resp. neúčelnú (napr. z titulu neexistencie logického prepojenia na východiskovú situáciu alebo ciele projektu) a tieto tvoria menej ako 30% </w:t>
      </w:r>
      <w:r w:rsidR="009D6EC4">
        <w:rPr>
          <w:rFonts w:ascii="Arial" w:hAnsi="Arial" w:cs="Arial"/>
          <w:color w:val="000000" w:themeColor="text1"/>
          <w:sz w:val="19"/>
          <w:szCs w:val="19"/>
        </w:rPr>
        <w:t xml:space="preserve">(vrátane) </w:t>
      </w:r>
      <w:r w:rsidRPr="00D952E3">
        <w:rPr>
          <w:rFonts w:ascii="Arial" w:hAnsi="Arial" w:cs="Arial"/>
          <w:color w:val="000000" w:themeColor="text1"/>
          <w:sz w:val="19"/>
          <w:szCs w:val="19"/>
        </w:rPr>
        <w:t>neoprávnených výdavkov z celkových oprávnených výdavkov projektu, tak určí výdavky na takúto aktivitu ako neoprávnené. Takéto výdavky majú za následok zníženie celkovej výšky oprávnených výdavkov projektu. Hodnotiteľ uvedie v komentári % identifikovaných neoprávnených výdavkov v procese hodnotenia. Zároveň zadefinuje potrebu prípadných ďalších súvisiacich úprav projektu (napr. časový rámec realizácie aktivít projektu) a konkrétne skutočnosti uvedie v komentári hodnotiaceho hárku a proces hodnotenia naďalej môže pokračovať.</w:t>
      </w:r>
    </w:p>
    <w:p w14:paraId="1E360710" w14:textId="15CC7090" w:rsidR="007C13C3" w:rsidRPr="00D96F1C" w:rsidRDefault="00620596"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8"/>
        <w:tblW w:w="4956" w:type="pct"/>
        <w:tblLayout w:type="fixed"/>
        <w:tblLook w:val="04A0" w:firstRow="1" w:lastRow="0" w:firstColumn="1" w:lastColumn="0" w:noHBand="0" w:noVBand="1"/>
      </w:tblPr>
      <w:tblGrid>
        <w:gridCol w:w="586"/>
        <w:gridCol w:w="2408"/>
        <w:gridCol w:w="3778"/>
        <w:gridCol w:w="1316"/>
        <w:gridCol w:w="1538"/>
        <w:gridCol w:w="5367"/>
      </w:tblGrid>
      <w:tr w:rsidR="002E7BDF" w:rsidRPr="00D96F1C" w14:paraId="1924CCC7" w14:textId="77777777" w:rsidTr="002E7BDF">
        <w:trPr>
          <w:trHeight w:val="397"/>
        </w:trPr>
        <w:tc>
          <w:tcPr>
            <w:tcW w:w="195" w:type="pct"/>
            <w:shd w:val="clear" w:color="auto" w:fill="DEEAF6" w:themeFill="accent1" w:themeFillTint="33"/>
            <w:vAlign w:val="center"/>
          </w:tcPr>
          <w:p w14:paraId="5202A38B"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P.č.</w:t>
            </w:r>
          </w:p>
        </w:tc>
        <w:tc>
          <w:tcPr>
            <w:tcW w:w="803" w:type="pct"/>
            <w:shd w:val="clear" w:color="auto" w:fill="DEEAF6" w:themeFill="accent1" w:themeFillTint="33"/>
            <w:vAlign w:val="center"/>
          </w:tcPr>
          <w:p w14:paraId="4A48FD3D"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260" w:type="pct"/>
            <w:shd w:val="clear" w:color="auto" w:fill="DEEAF6" w:themeFill="accent1" w:themeFillTint="33"/>
            <w:vAlign w:val="center"/>
          </w:tcPr>
          <w:p w14:paraId="6D27DCA8"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39" w:type="pct"/>
            <w:shd w:val="clear" w:color="auto" w:fill="DEEAF6" w:themeFill="accent1" w:themeFillTint="33"/>
            <w:vAlign w:val="center"/>
          </w:tcPr>
          <w:p w14:paraId="2D490E85"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513" w:type="pct"/>
            <w:shd w:val="clear" w:color="auto" w:fill="DEEAF6" w:themeFill="accent1" w:themeFillTint="33"/>
            <w:vAlign w:val="center"/>
          </w:tcPr>
          <w:p w14:paraId="66BED6F6" w14:textId="77777777" w:rsidR="008A0B3C" w:rsidRPr="00D96F1C" w:rsidRDefault="008A0B3C" w:rsidP="008A0B3C">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791" w:type="pct"/>
            <w:shd w:val="clear" w:color="auto" w:fill="DEEAF6" w:themeFill="accent1" w:themeFillTint="33"/>
            <w:vAlign w:val="center"/>
          </w:tcPr>
          <w:p w14:paraId="4249829E"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221D37" w:rsidRPr="00D96F1C" w14:paraId="7C89D63F" w14:textId="77777777" w:rsidTr="002E7BDF">
        <w:trPr>
          <w:trHeight w:val="1082"/>
        </w:trPr>
        <w:tc>
          <w:tcPr>
            <w:tcW w:w="195" w:type="pct"/>
            <w:vMerge w:val="restart"/>
            <w:vAlign w:val="center"/>
          </w:tcPr>
          <w:p w14:paraId="58AA3AA0" w14:textId="77777777" w:rsidR="00194D0A" w:rsidRPr="00D96F1C" w:rsidRDefault="00194D0A" w:rsidP="00194D0A">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2.2</w:t>
            </w:r>
          </w:p>
        </w:tc>
        <w:tc>
          <w:tcPr>
            <w:tcW w:w="803" w:type="pct"/>
            <w:vMerge w:val="restart"/>
            <w:vAlign w:val="center"/>
          </w:tcPr>
          <w:p w14:paraId="1597DFE6" w14:textId="1466EB02" w:rsidR="00194D0A" w:rsidRPr="00D96F1C" w:rsidRDefault="00194D0A" w:rsidP="00194D0A">
            <w:pPr>
              <w:spacing w:line="288" w:lineRule="auto"/>
              <w:rPr>
                <w:rFonts w:ascii="Arial" w:eastAsia="Calibri" w:hAnsi="Arial" w:cs="Arial"/>
                <w:color w:val="000000" w:themeColor="text1"/>
                <w:sz w:val="19"/>
                <w:szCs w:val="19"/>
              </w:rPr>
            </w:pPr>
            <w:r w:rsidRPr="00F93B3F">
              <w:rPr>
                <w:rFonts w:ascii="Arial" w:hAnsi="Arial" w:cs="Arial"/>
                <w:color w:val="000000" w:themeColor="text1"/>
                <w:sz w:val="19"/>
                <w:szCs w:val="19"/>
              </w:rPr>
              <w:t>Posúdenie vhodnosti navrhovaných aktivít z vecného a časového hľadiska</w:t>
            </w:r>
          </w:p>
        </w:tc>
        <w:tc>
          <w:tcPr>
            <w:tcW w:w="1260" w:type="pct"/>
            <w:vMerge w:val="restart"/>
            <w:vAlign w:val="center"/>
          </w:tcPr>
          <w:p w14:paraId="7E7530E0" w14:textId="33B34D33" w:rsidR="00194D0A" w:rsidRPr="00D96F1C" w:rsidRDefault="00194D0A" w:rsidP="002E7BDF">
            <w:pPr>
              <w:spacing w:line="288" w:lineRule="auto"/>
              <w:jc w:val="both"/>
              <w:rPr>
                <w:rFonts w:ascii="Arial" w:eastAsia="Calibri" w:hAnsi="Arial" w:cs="Arial"/>
                <w:color w:val="000000" w:themeColor="text1"/>
                <w:sz w:val="19"/>
                <w:szCs w:val="19"/>
              </w:rPr>
            </w:pPr>
            <w:r w:rsidRPr="00F93B3F">
              <w:rPr>
                <w:rFonts w:ascii="Arial" w:hAnsi="Arial" w:cs="Arial"/>
                <w:color w:val="000000" w:themeColor="text1"/>
                <w:sz w:val="19"/>
                <w:szCs w:val="19"/>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w:t>
            </w:r>
          </w:p>
        </w:tc>
        <w:tc>
          <w:tcPr>
            <w:tcW w:w="439" w:type="pct"/>
            <w:vMerge w:val="restart"/>
            <w:vAlign w:val="center"/>
          </w:tcPr>
          <w:p w14:paraId="00A56D2E" w14:textId="77777777" w:rsidR="00194D0A" w:rsidRPr="00F93B3F" w:rsidRDefault="00194D0A" w:rsidP="00194D0A">
            <w:pPr>
              <w:widowControl w:val="0"/>
              <w:spacing w:line="288" w:lineRule="auto"/>
              <w:jc w:val="cente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Bodové kritérium</w:t>
            </w:r>
          </w:p>
          <w:p w14:paraId="013D5101"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513" w:type="pct"/>
            <w:vAlign w:val="center"/>
          </w:tcPr>
          <w:p w14:paraId="2859498A" w14:textId="50996A8C" w:rsidR="00194D0A" w:rsidRPr="00D96F1C" w:rsidRDefault="00194D0A" w:rsidP="00194D0A">
            <w:pPr>
              <w:spacing w:line="288" w:lineRule="auto"/>
              <w:jc w:val="center"/>
              <w:rPr>
                <w:rFonts w:ascii="Arial" w:eastAsia="Calibri" w:hAnsi="Arial" w:cs="Arial"/>
                <w:color w:val="000000" w:themeColor="text1"/>
                <w:sz w:val="19"/>
                <w:szCs w:val="19"/>
              </w:rPr>
            </w:pPr>
            <w:r w:rsidRPr="00F93B3F">
              <w:rPr>
                <w:rFonts w:ascii="Arial" w:hAnsi="Arial" w:cs="Arial"/>
                <w:color w:val="000000" w:themeColor="text1"/>
                <w:sz w:val="19"/>
                <w:szCs w:val="19"/>
              </w:rPr>
              <w:t>6</w:t>
            </w:r>
          </w:p>
        </w:tc>
        <w:tc>
          <w:tcPr>
            <w:tcW w:w="1791" w:type="pct"/>
            <w:vAlign w:val="center"/>
          </w:tcPr>
          <w:p w14:paraId="0466F320" w14:textId="2176F679" w:rsidR="00194D0A" w:rsidRPr="00D96F1C" w:rsidRDefault="00194D0A" w:rsidP="002E7BD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221D37" w:rsidRPr="00D96F1C" w14:paraId="47EA6C7D" w14:textId="77777777" w:rsidTr="002E7BDF">
        <w:trPr>
          <w:trHeight w:val="458"/>
        </w:trPr>
        <w:tc>
          <w:tcPr>
            <w:tcW w:w="195" w:type="pct"/>
            <w:vMerge/>
            <w:vAlign w:val="center"/>
          </w:tcPr>
          <w:p w14:paraId="4EED193F"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803" w:type="pct"/>
            <w:vMerge/>
            <w:vAlign w:val="center"/>
          </w:tcPr>
          <w:p w14:paraId="78EE6CC3"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1260" w:type="pct"/>
            <w:vMerge/>
            <w:vAlign w:val="center"/>
          </w:tcPr>
          <w:p w14:paraId="6DCF5DBD"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439" w:type="pct"/>
            <w:vMerge/>
            <w:vAlign w:val="center"/>
          </w:tcPr>
          <w:p w14:paraId="474C00E3"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513" w:type="pct"/>
            <w:vAlign w:val="center"/>
          </w:tcPr>
          <w:p w14:paraId="09098DA1" w14:textId="2E63EA72" w:rsidR="00194D0A" w:rsidRPr="00D96F1C" w:rsidRDefault="00194D0A" w:rsidP="00194D0A">
            <w:pPr>
              <w:spacing w:line="288" w:lineRule="auto"/>
              <w:jc w:val="center"/>
              <w:rPr>
                <w:rFonts w:ascii="Arial" w:eastAsia="Calibri" w:hAnsi="Arial" w:cs="Arial"/>
                <w:color w:val="000000" w:themeColor="text1"/>
                <w:sz w:val="19"/>
                <w:szCs w:val="19"/>
              </w:rPr>
            </w:pPr>
            <w:r w:rsidRPr="00F93B3F">
              <w:rPr>
                <w:rFonts w:ascii="Arial" w:hAnsi="Arial" w:cs="Arial"/>
                <w:color w:val="000000" w:themeColor="text1"/>
                <w:sz w:val="19"/>
                <w:szCs w:val="19"/>
              </w:rPr>
              <w:t>3</w:t>
            </w:r>
          </w:p>
        </w:tc>
        <w:tc>
          <w:tcPr>
            <w:tcW w:w="1791" w:type="pct"/>
            <w:vAlign w:val="center"/>
          </w:tcPr>
          <w:p w14:paraId="4E8B0FD0" w14:textId="2849CE77" w:rsidR="00194D0A" w:rsidRPr="00D96F1C" w:rsidRDefault="00194D0A" w:rsidP="002E7BD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previazané, časové lehoty realizácie aktivít nie sú reálne, nie sú chronologicky usporiadané a nie sú v súlade so súvisiacou dokumentáciou.</w:t>
            </w:r>
          </w:p>
        </w:tc>
      </w:tr>
      <w:tr w:rsidR="00221D37" w:rsidRPr="00D96F1C" w14:paraId="2F1A4FF4" w14:textId="77777777" w:rsidTr="002E7BDF">
        <w:trPr>
          <w:trHeight w:val="895"/>
        </w:trPr>
        <w:tc>
          <w:tcPr>
            <w:tcW w:w="195" w:type="pct"/>
            <w:vMerge/>
            <w:vAlign w:val="center"/>
          </w:tcPr>
          <w:p w14:paraId="0750CDA8"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803" w:type="pct"/>
            <w:vMerge/>
            <w:vAlign w:val="center"/>
          </w:tcPr>
          <w:p w14:paraId="41EE5C21"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1260" w:type="pct"/>
            <w:vMerge/>
            <w:vAlign w:val="center"/>
          </w:tcPr>
          <w:p w14:paraId="70513D5F"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439" w:type="pct"/>
            <w:vMerge/>
            <w:vAlign w:val="center"/>
          </w:tcPr>
          <w:p w14:paraId="77AC481D"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513" w:type="pct"/>
            <w:vAlign w:val="center"/>
          </w:tcPr>
          <w:p w14:paraId="2757823D" w14:textId="524F2B32" w:rsidR="00194D0A" w:rsidRPr="00D96F1C" w:rsidRDefault="00194D0A" w:rsidP="00194D0A">
            <w:pPr>
              <w:spacing w:line="288" w:lineRule="auto"/>
              <w:jc w:val="center"/>
              <w:rPr>
                <w:rFonts w:ascii="Arial" w:eastAsia="Calibri" w:hAnsi="Arial" w:cs="Arial"/>
                <w:color w:val="000000" w:themeColor="text1"/>
                <w:sz w:val="19"/>
                <w:szCs w:val="19"/>
              </w:rPr>
            </w:pPr>
            <w:r w:rsidRPr="00F93B3F">
              <w:rPr>
                <w:rFonts w:ascii="Arial" w:hAnsi="Arial" w:cs="Arial"/>
                <w:color w:val="000000" w:themeColor="text1"/>
                <w:sz w:val="19"/>
                <w:szCs w:val="19"/>
              </w:rPr>
              <w:t>0</w:t>
            </w:r>
          </w:p>
        </w:tc>
        <w:tc>
          <w:tcPr>
            <w:tcW w:w="1791" w:type="pct"/>
            <w:vAlign w:val="center"/>
          </w:tcPr>
          <w:p w14:paraId="632C21D2" w14:textId="1FD8A27C" w:rsidR="00194D0A" w:rsidRPr="00D96F1C" w:rsidRDefault="00194D0A" w:rsidP="002E7BD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previazané, časové lehoty realizácie aktivít nie sú reálne, nie sú chronologicky usporiadané, nie sú v súlade so súvisiacou dokumentáciou. </w:t>
            </w:r>
          </w:p>
        </w:tc>
      </w:tr>
    </w:tbl>
    <w:p w14:paraId="5E50F378" w14:textId="2177902C" w:rsidR="003363C7" w:rsidRPr="00D96F1C" w:rsidRDefault="003363C7"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informácie uvedené v</w:t>
      </w:r>
      <w:r w:rsidR="0002548D">
        <w:rPr>
          <w:rFonts w:ascii="Arial" w:hAnsi="Arial" w:cs="Arial"/>
          <w:color w:val="000000" w:themeColor="text1"/>
          <w:sz w:val="19"/>
          <w:szCs w:val="19"/>
        </w:rPr>
        <w:t> </w:t>
      </w:r>
      <w:r w:rsidRPr="00D96F1C">
        <w:rPr>
          <w:rFonts w:ascii="Arial" w:hAnsi="Arial" w:cs="Arial"/>
          <w:color w:val="000000" w:themeColor="text1"/>
          <w:sz w:val="19"/>
          <w:szCs w:val="19"/>
        </w:rPr>
        <w:t>časti</w:t>
      </w:r>
      <w:r w:rsidR="0002548D">
        <w:rPr>
          <w:rFonts w:ascii="Arial" w:hAnsi="Arial" w:cs="Arial"/>
          <w:color w:val="000000" w:themeColor="text1"/>
          <w:sz w:val="19"/>
          <w:szCs w:val="19"/>
        </w:rPr>
        <w:t>ach ŽoNFP:</w:t>
      </w:r>
      <w:r w:rsidRPr="00D96F1C">
        <w:rPr>
          <w:rFonts w:ascii="Arial" w:hAnsi="Arial" w:cs="Arial"/>
          <w:color w:val="000000" w:themeColor="text1"/>
          <w:sz w:val="19"/>
          <w:szCs w:val="19"/>
        </w:rPr>
        <w:t xml:space="preserve"> 7.2 Spôsob realizácie aktivít projektu, 9</w:t>
      </w:r>
      <w:r w:rsidR="0002548D">
        <w:rPr>
          <w:rFonts w:ascii="Arial" w:hAnsi="Arial" w:cs="Arial"/>
          <w:color w:val="000000" w:themeColor="text1"/>
          <w:sz w:val="19"/>
          <w:szCs w:val="19"/>
        </w:rPr>
        <w:t>.</w:t>
      </w:r>
      <w:r w:rsidRPr="00D96F1C">
        <w:rPr>
          <w:rFonts w:ascii="Arial" w:hAnsi="Arial" w:cs="Arial"/>
          <w:color w:val="000000" w:themeColor="text1"/>
          <w:sz w:val="19"/>
          <w:szCs w:val="19"/>
        </w:rPr>
        <w:t xml:space="preserve"> Harmonogram rea</w:t>
      </w:r>
      <w:r w:rsidR="00507A87">
        <w:rPr>
          <w:rFonts w:ascii="Arial" w:hAnsi="Arial" w:cs="Arial"/>
          <w:color w:val="000000" w:themeColor="text1"/>
          <w:sz w:val="19"/>
          <w:szCs w:val="19"/>
        </w:rPr>
        <w:t xml:space="preserve">lizácie aktivít, </w:t>
      </w:r>
      <w:r w:rsidR="0002548D">
        <w:rPr>
          <w:rFonts w:ascii="Arial" w:hAnsi="Arial" w:cs="Arial"/>
          <w:color w:val="000000" w:themeColor="text1"/>
          <w:sz w:val="19"/>
          <w:szCs w:val="19"/>
        </w:rPr>
        <w:t xml:space="preserve">príloha </w:t>
      </w:r>
      <w:r w:rsidR="00507A87" w:rsidRPr="002A2098">
        <w:rPr>
          <w:rFonts w:ascii="Arial" w:hAnsi="Arial" w:cs="Arial"/>
          <w:color w:val="000000" w:themeColor="text1"/>
          <w:sz w:val="19"/>
          <w:szCs w:val="19"/>
        </w:rPr>
        <w:t>Právoplatné rozhodnutie príslušného stavebného úradu</w:t>
      </w:r>
      <w:r w:rsidR="00507A87">
        <w:rPr>
          <w:rFonts w:ascii="Arial" w:hAnsi="Arial" w:cs="Arial"/>
          <w:color w:val="000000" w:themeColor="text1"/>
          <w:sz w:val="19"/>
          <w:szCs w:val="19"/>
        </w:rPr>
        <w:t>, príloha Projektová dokumentácia.</w:t>
      </w:r>
    </w:p>
    <w:p w14:paraId="62991995" w14:textId="77777777" w:rsidR="003363C7" w:rsidRPr="00D96F1C" w:rsidRDefault="003363C7" w:rsidP="005A7C9C">
      <w:pPr>
        <w:spacing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plnenie nasledovných oblastí:</w:t>
      </w:r>
    </w:p>
    <w:p w14:paraId="267764EA" w14:textId="48C61A28" w:rsidR="003363C7" w:rsidRPr="00D96F1C" w:rsidRDefault="003363C7"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jednotlivé aktivity</w:t>
      </w:r>
      <w:r w:rsidR="009D6EC4">
        <w:rPr>
          <w:rFonts w:ascii="Arial" w:hAnsi="Arial" w:cs="Arial"/>
          <w:color w:val="000000" w:themeColor="text1"/>
          <w:sz w:val="19"/>
          <w:szCs w:val="19"/>
          <w:lang w:val="sk-SK"/>
        </w:rPr>
        <w:t>, resp. čiastkové práce na</w:t>
      </w:r>
      <w:r w:rsidRPr="00D96F1C">
        <w:rPr>
          <w:rFonts w:ascii="Arial" w:hAnsi="Arial" w:cs="Arial"/>
          <w:color w:val="000000" w:themeColor="text1"/>
          <w:sz w:val="19"/>
          <w:szCs w:val="19"/>
          <w:lang w:val="sk-SK"/>
        </w:rPr>
        <w:t xml:space="preserve"> projekt</w:t>
      </w:r>
      <w:r w:rsidR="009D6EC4">
        <w:rPr>
          <w:rFonts w:ascii="Arial" w:hAnsi="Arial" w:cs="Arial"/>
          <w:color w:val="000000" w:themeColor="text1"/>
          <w:sz w:val="19"/>
          <w:szCs w:val="19"/>
          <w:lang w:val="sk-SK"/>
        </w:rPr>
        <w:t>e</w:t>
      </w:r>
      <w:r w:rsidRPr="00D96F1C">
        <w:rPr>
          <w:rFonts w:ascii="Arial" w:hAnsi="Arial" w:cs="Arial"/>
          <w:color w:val="000000" w:themeColor="text1"/>
          <w:sz w:val="19"/>
          <w:szCs w:val="19"/>
          <w:lang w:val="sk-SK"/>
        </w:rPr>
        <w:t xml:space="preserve"> na</w:t>
      </w:r>
      <w:r w:rsidR="005A7C9C">
        <w:rPr>
          <w:rFonts w:ascii="Arial" w:hAnsi="Arial" w:cs="Arial"/>
          <w:color w:val="000000" w:themeColor="text1"/>
          <w:sz w:val="19"/>
          <w:szCs w:val="19"/>
          <w:lang w:val="sk-SK"/>
        </w:rPr>
        <w:t xml:space="preserve"> seba vecne a logicky nadväzujú,</w:t>
      </w:r>
    </w:p>
    <w:p w14:paraId="4D671B2E" w14:textId="6AE5E4E6" w:rsidR="003363C7" w:rsidRPr="00D96F1C" w:rsidRDefault="003363C7"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jednotlivé aktivity sú uvedené</w:t>
      </w:r>
      <w:r w:rsidR="005A7C9C">
        <w:rPr>
          <w:rFonts w:ascii="Arial" w:hAnsi="Arial" w:cs="Arial"/>
          <w:color w:val="000000" w:themeColor="text1"/>
          <w:sz w:val="19"/>
          <w:szCs w:val="19"/>
          <w:lang w:val="sk-SK"/>
        </w:rPr>
        <w:t xml:space="preserve"> v správnej časovej nadväznosti,</w:t>
      </w:r>
    </w:p>
    <w:p w14:paraId="078A9A11" w14:textId="534392E9" w:rsidR="003363C7" w:rsidRPr="00D96F1C" w:rsidRDefault="003363C7"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dĺžka trvania jednotlivých aktivít je realistická (napr. v zmysle sta</w:t>
      </w:r>
      <w:r w:rsidR="005A7C9C">
        <w:rPr>
          <w:rFonts w:ascii="Arial" w:hAnsi="Arial" w:cs="Arial"/>
          <w:color w:val="000000" w:themeColor="text1"/>
          <w:sz w:val="19"/>
          <w:szCs w:val="19"/>
          <w:lang w:val="sk-SK"/>
        </w:rPr>
        <w:t>vebno-technologických postupov),</w:t>
      </w:r>
    </w:p>
    <w:p w14:paraId="6B45364B" w14:textId="72E65A54" w:rsidR="003363C7" w:rsidRPr="00D96F1C" w:rsidRDefault="003363C7"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lastRenderedPageBreak/>
        <w:t>časové obdobie realizácie projektu je v súlade s ďalšími lehotami vyplývajúcimi z legislatívy SR, relevantných zmluvných vzťahov, resp. relevantnými povoleniami súvisiacimi s realizáciou projektu</w:t>
      </w:r>
      <w:r w:rsidR="007D73E6">
        <w:rPr>
          <w:rFonts w:ascii="Arial" w:hAnsi="Arial" w:cs="Arial"/>
          <w:color w:val="000000" w:themeColor="text1"/>
          <w:sz w:val="19"/>
          <w:szCs w:val="19"/>
          <w:lang w:val="sk-SK"/>
        </w:rPr>
        <w:t xml:space="preserve"> </w:t>
      </w:r>
      <w:r w:rsidR="007D73E6" w:rsidRPr="003C6DE1">
        <w:rPr>
          <w:rFonts w:ascii="Arial" w:hAnsi="Arial" w:cs="Arial"/>
          <w:color w:val="000000" w:themeColor="text1"/>
          <w:sz w:val="19"/>
          <w:szCs w:val="19"/>
          <w:lang w:val="sk-SK"/>
        </w:rPr>
        <w:t>(napr. súlad harmonogramu realizácie projektu s lehotami uv</w:t>
      </w:r>
      <w:r w:rsidR="007D73E6">
        <w:rPr>
          <w:rFonts w:ascii="Arial" w:hAnsi="Arial" w:cs="Arial"/>
          <w:color w:val="000000" w:themeColor="text1"/>
          <w:sz w:val="19"/>
          <w:szCs w:val="19"/>
          <w:lang w:val="sk-SK"/>
        </w:rPr>
        <w:t>edenými v stavebnom povolení).</w:t>
      </w:r>
      <w:r w:rsidRPr="00D96F1C">
        <w:rPr>
          <w:rFonts w:ascii="Arial" w:hAnsi="Arial" w:cs="Arial"/>
          <w:color w:val="000000" w:themeColor="text1"/>
          <w:sz w:val="19"/>
          <w:szCs w:val="19"/>
          <w:lang w:val="sk-SK"/>
        </w:rPr>
        <w:t xml:space="preserve">  </w:t>
      </w:r>
    </w:p>
    <w:p w14:paraId="5940DD52" w14:textId="77777777" w:rsidR="003363C7" w:rsidRPr="00D96F1C" w:rsidRDefault="003363C7"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príslušnú bodovú hodnotu (6,3,0) v zmysle popisu aplikácie hodnotiaceho kritéria.</w:t>
      </w:r>
    </w:p>
    <w:p w14:paraId="08980EFE" w14:textId="77777777" w:rsidR="008A0B3C" w:rsidRDefault="003363C7"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8"/>
        <w:tblW w:w="4956" w:type="pct"/>
        <w:tblLayout w:type="fixed"/>
        <w:tblLook w:val="04A0" w:firstRow="1" w:lastRow="0" w:firstColumn="1" w:lastColumn="0" w:noHBand="0" w:noVBand="1"/>
      </w:tblPr>
      <w:tblGrid>
        <w:gridCol w:w="588"/>
        <w:gridCol w:w="2426"/>
        <w:gridCol w:w="3757"/>
        <w:gridCol w:w="1373"/>
        <w:gridCol w:w="1562"/>
        <w:gridCol w:w="5287"/>
      </w:tblGrid>
      <w:tr w:rsidR="004A44D0" w:rsidRPr="00D96F1C" w14:paraId="26C559CB" w14:textId="77777777" w:rsidTr="002E7BDF">
        <w:trPr>
          <w:trHeight w:val="397"/>
        </w:trPr>
        <w:tc>
          <w:tcPr>
            <w:tcW w:w="196" w:type="pct"/>
            <w:shd w:val="clear" w:color="auto" w:fill="DEEAF6" w:themeFill="accent1" w:themeFillTint="33"/>
            <w:vAlign w:val="center"/>
          </w:tcPr>
          <w:p w14:paraId="4C83E091"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P.č.</w:t>
            </w:r>
          </w:p>
        </w:tc>
        <w:tc>
          <w:tcPr>
            <w:tcW w:w="809" w:type="pct"/>
            <w:shd w:val="clear" w:color="auto" w:fill="DEEAF6" w:themeFill="accent1" w:themeFillTint="33"/>
            <w:vAlign w:val="center"/>
          </w:tcPr>
          <w:p w14:paraId="7A4B00A6"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253" w:type="pct"/>
            <w:shd w:val="clear" w:color="auto" w:fill="DEEAF6" w:themeFill="accent1" w:themeFillTint="33"/>
            <w:vAlign w:val="center"/>
          </w:tcPr>
          <w:p w14:paraId="2A64E8AD"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58" w:type="pct"/>
            <w:shd w:val="clear" w:color="auto" w:fill="DEEAF6" w:themeFill="accent1" w:themeFillTint="33"/>
            <w:vAlign w:val="center"/>
          </w:tcPr>
          <w:p w14:paraId="7C3EFECC"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521" w:type="pct"/>
            <w:shd w:val="clear" w:color="auto" w:fill="DEEAF6" w:themeFill="accent1" w:themeFillTint="33"/>
            <w:vAlign w:val="center"/>
          </w:tcPr>
          <w:p w14:paraId="17C1E307" w14:textId="77777777" w:rsidR="008A0B3C" w:rsidRPr="00D96F1C" w:rsidRDefault="008A0B3C" w:rsidP="008A0B3C">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763" w:type="pct"/>
            <w:shd w:val="clear" w:color="auto" w:fill="DEEAF6" w:themeFill="accent1" w:themeFillTint="33"/>
            <w:vAlign w:val="center"/>
          </w:tcPr>
          <w:p w14:paraId="042F5465"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0C1B1B" w:rsidRPr="00D96F1C" w14:paraId="08CDE186" w14:textId="77777777" w:rsidTr="002E7BDF">
        <w:trPr>
          <w:trHeight w:val="639"/>
        </w:trPr>
        <w:tc>
          <w:tcPr>
            <w:tcW w:w="196" w:type="pct"/>
            <w:vMerge w:val="restart"/>
            <w:vAlign w:val="center"/>
          </w:tcPr>
          <w:p w14:paraId="1F7A153D" w14:textId="77777777" w:rsidR="00194D0A" w:rsidRPr="00D96F1C" w:rsidRDefault="00194D0A" w:rsidP="00194D0A">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2.3</w:t>
            </w:r>
          </w:p>
        </w:tc>
        <w:tc>
          <w:tcPr>
            <w:tcW w:w="809" w:type="pct"/>
            <w:vMerge w:val="restart"/>
            <w:vAlign w:val="center"/>
          </w:tcPr>
          <w:p w14:paraId="298D9795" w14:textId="5B1FEDC3" w:rsidR="00194D0A" w:rsidRPr="00D96F1C" w:rsidRDefault="00194D0A" w:rsidP="00194D0A">
            <w:pPr>
              <w:spacing w:line="288" w:lineRule="auto"/>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Posúdenie primeranosti a reálnosti plánovaných hodnôt merateľných ukazovateľov s ohľadom na časové, finančné a vecné hľadisko</w:t>
            </w:r>
          </w:p>
        </w:tc>
        <w:tc>
          <w:tcPr>
            <w:tcW w:w="1253" w:type="pct"/>
            <w:vMerge w:val="restart"/>
            <w:vAlign w:val="center"/>
          </w:tcPr>
          <w:p w14:paraId="37FD017A" w14:textId="28482DD8" w:rsidR="00194D0A" w:rsidRPr="00D96F1C" w:rsidRDefault="00194D0A" w:rsidP="002E7BDF">
            <w:pPr>
              <w:spacing w:line="288" w:lineRule="auto"/>
              <w:jc w:val="both"/>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Posudzuje sa primeranosť nastavenia hodnôt merateľných ukazovateľov vzhľadom na rozsah navrhovaných aktivít projektu a časový harmonogram realizácie projektu. Posudzuje sa či hodnoty merateľných ukazovateľov sú  nastavené reálne na výšku žiadaného NFP.</w:t>
            </w:r>
          </w:p>
        </w:tc>
        <w:tc>
          <w:tcPr>
            <w:tcW w:w="458" w:type="pct"/>
            <w:vMerge w:val="restart"/>
            <w:vAlign w:val="center"/>
          </w:tcPr>
          <w:p w14:paraId="741374FB" w14:textId="77777777" w:rsidR="00194D0A" w:rsidRPr="00F93B3F" w:rsidRDefault="00194D0A" w:rsidP="00194D0A">
            <w:pPr>
              <w:widowControl w:val="0"/>
              <w:pBdr>
                <w:top w:val="nil"/>
                <w:left w:val="nil"/>
                <w:bottom w:val="nil"/>
                <w:right w:val="nil"/>
                <w:between w:val="nil"/>
                <w:bar w:val="nil"/>
              </w:pBdr>
              <w:jc w:val="center"/>
              <w:rPr>
                <w:rFonts w:ascii="Arial" w:eastAsia="Helvetica" w:hAnsi="Arial" w:cs="Arial"/>
                <w:color w:val="000000" w:themeColor="text1"/>
                <w:sz w:val="19"/>
                <w:szCs w:val="19"/>
                <w:u w:color="000000"/>
                <w:bdr w:val="nil"/>
              </w:rPr>
            </w:pPr>
            <w:r w:rsidRPr="00F93B3F">
              <w:rPr>
                <w:rFonts w:ascii="Arial" w:eastAsia="Helvetica" w:hAnsi="Arial" w:cs="Arial"/>
                <w:color w:val="000000" w:themeColor="text1"/>
                <w:sz w:val="19"/>
                <w:szCs w:val="19"/>
                <w:u w:color="000000"/>
                <w:bdr w:val="nil"/>
              </w:rPr>
              <w:t>Bodové kritérium</w:t>
            </w:r>
          </w:p>
          <w:p w14:paraId="10A65288"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521" w:type="pct"/>
            <w:vAlign w:val="center"/>
          </w:tcPr>
          <w:p w14:paraId="68B056A2" w14:textId="0C719C3C" w:rsidR="00194D0A" w:rsidRPr="00D96F1C" w:rsidRDefault="00194D0A" w:rsidP="00194D0A">
            <w:pPr>
              <w:spacing w:line="288" w:lineRule="auto"/>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3</w:t>
            </w:r>
          </w:p>
        </w:tc>
        <w:tc>
          <w:tcPr>
            <w:tcW w:w="1763" w:type="pct"/>
            <w:vAlign w:val="center"/>
          </w:tcPr>
          <w:p w14:paraId="4FF86F2D" w14:textId="33A6B7B7" w:rsidR="00194D0A" w:rsidRPr="00D96F1C" w:rsidRDefault="00194D0A" w:rsidP="002E7BD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cieľov projektu.</w:t>
            </w:r>
          </w:p>
        </w:tc>
      </w:tr>
      <w:tr w:rsidR="000C1B1B" w:rsidRPr="00D96F1C" w14:paraId="13822544" w14:textId="77777777" w:rsidTr="00921044">
        <w:trPr>
          <w:trHeight w:val="1106"/>
        </w:trPr>
        <w:tc>
          <w:tcPr>
            <w:tcW w:w="196" w:type="pct"/>
            <w:vMerge/>
            <w:vAlign w:val="center"/>
          </w:tcPr>
          <w:p w14:paraId="5D5192CA"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809" w:type="pct"/>
            <w:vMerge/>
            <w:vAlign w:val="center"/>
          </w:tcPr>
          <w:p w14:paraId="1D7949AB"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1253" w:type="pct"/>
            <w:vMerge/>
            <w:vAlign w:val="center"/>
          </w:tcPr>
          <w:p w14:paraId="510BE961"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458" w:type="pct"/>
            <w:vMerge/>
            <w:vAlign w:val="center"/>
          </w:tcPr>
          <w:p w14:paraId="51051A49" w14:textId="77777777" w:rsidR="00194D0A" w:rsidRPr="00D96F1C" w:rsidRDefault="00194D0A" w:rsidP="00194D0A">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p>
        </w:tc>
        <w:tc>
          <w:tcPr>
            <w:tcW w:w="521" w:type="pct"/>
            <w:vAlign w:val="center"/>
          </w:tcPr>
          <w:p w14:paraId="4BCE3983" w14:textId="1D368E73" w:rsidR="00194D0A" w:rsidRPr="00D96F1C" w:rsidRDefault="00194D0A" w:rsidP="00194D0A">
            <w:pPr>
              <w:spacing w:line="288" w:lineRule="auto"/>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0</w:t>
            </w:r>
          </w:p>
        </w:tc>
        <w:tc>
          <w:tcPr>
            <w:tcW w:w="1763" w:type="pct"/>
            <w:vAlign w:val="center"/>
          </w:tcPr>
          <w:p w14:paraId="41812C02" w14:textId="108BCFBC" w:rsidR="00194D0A" w:rsidRPr="00D96F1C" w:rsidRDefault="00194D0A" w:rsidP="002E7BD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Minimálne jeden z merateľných ukazovateľov vykazuje závažné nedostatky v nasledovných oblastiach: nereálna plánovaná hodnota z vecného, časového alebo finančného hľadiska. </w:t>
            </w:r>
          </w:p>
        </w:tc>
      </w:tr>
    </w:tbl>
    <w:p w14:paraId="7A15EC0A" w14:textId="059BE1D9" w:rsidR="003363C7" w:rsidRPr="00D96F1C" w:rsidRDefault="003363C7"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informácie uvedené v</w:t>
      </w:r>
      <w:r w:rsidR="0002548D">
        <w:rPr>
          <w:rFonts w:ascii="Arial" w:hAnsi="Arial" w:cs="Arial"/>
          <w:color w:val="000000" w:themeColor="text1"/>
          <w:sz w:val="19"/>
          <w:szCs w:val="19"/>
        </w:rPr>
        <w:t> </w:t>
      </w:r>
      <w:r w:rsidRPr="00D96F1C">
        <w:rPr>
          <w:rFonts w:ascii="Arial" w:hAnsi="Arial" w:cs="Arial"/>
          <w:color w:val="000000" w:themeColor="text1"/>
          <w:sz w:val="19"/>
          <w:szCs w:val="19"/>
        </w:rPr>
        <w:t>časti</w:t>
      </w:r>
      <w:r w:rsidR="0002548D">
        <w:rPr>
          <w:rFonts w:ascii="Arial" w:hAnsi="Arial" w:cs="Arial"/>
          <w:color w:val="000000" w:themeColor="text1"/>
          <w:sz w:val="19"/>
          <w:szCs w:val="19"/>
        </w:rPr>
        <w:t>ach ŽoNFP:</w:t>
      </w:r>
      <w:r w:rsidRPr="00D96F1C">
        <w:rPr>
          <w:rFonts w:ascii="Arial" w:hAnsi="Arial" w:cs="Arial"/>
          <w:color w:val="000000" w:themeColor="text1"/>
          <w:sz w:val="19"/>
          <w:szCs w:val="19"/>
        </w:rPr>
        <w:t xml:space="preserve"> 10.1. Aktivity projektu a očakávané merateľné ukazovatele</w:t>
      </w:r>
      <w:r w:rsidR="0002548D">
        <w:rPr>
          <w:rFonts w:ascii="Arial" w:hAnsi="Arial" w:cs="Arial"/>
          <w:color w:val="000000" w:themeColor="text1"/>
          <w:sz w:val="19"/>
          <w:szCs w:val="19"/>
        </w:rPr>
        <w:t>,</w:t>
      </w:r>
      <w:r w:rsidRPr="00D96F1C">
        <w:rPr>
          <w:rFonts w:ascii="Arial" w:hAnsi="Arial" w:cs="Arial"/>
          <w:color w:val="000000" w:themeColor="text1"/>
          <w:sz w:val="19"/>
          <w:szCs w:val="19"/>
        </w:rPr>
        <w:t xml:space="preserve"> 10.2. Prehľad merateľných ukazovateľov projektu ŽoNFP, 9</w:t>
      </w:r>
      <w:r w:rsidR="0002548D">
        <w:rPr>
          <w:rFonts w:ascii="Arial" w:hAnsi="Arial" w:cs="Arial"/>
          <w:color w:val="000000" w:themeColor="text1"/>
          <w:sz w:val="19"/>
          <w:szCs w:val="19"/>
        </w:rPr>
        <w:t>.</w:t>
      </w:r>
      <w:r w:rsidRPr="00D96F1C">
        <w:rPr>
          <w:rFonts w:ascii="Arial" w:hAnsi="Arial" w:cs="Arial"/>
          <w:color w:val="000000" w:themeColor="text1"/>
          <w:sz w:val="19"/>
          <w:szCs w:val="19"/>
        </w:rPr>
        <w:t xml:space="preserve"> Harmonogram realizácie aktivít.</w:t>
      </w:r>
    </w:p>
    <w:p w14:paraId="6A5611C1" w14:textId="77777777" w:rsidR="00B808A5" w:rsidRPr="00D96F1C" w:rsidRDefault="00B808A5" w:rsidP="005A7C9C">
      <w:pPr>
        <w:spacing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plnenie nasledovných oblastí:</w:t>
      </w:r>
    </w:p>
    <w:p w14:paraId="02F40DDB" w14:textId="77777777" w:rsidR="00B808A5" w:rsidRPr="003C6DE1" w:rsidRDefault="00B808A5"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merateľné ukazovatele v plnej miere zachytávajú výsledky aktivít pro</w:t>
      </w:r>
      <w:r>
        <w:rPr>
          <w:rFonts w:ascii="Arial" w:hAnsi="Arial" w:cs="Arial"/>
          <w:color w:val="000000" w:themeColor="text1"/>
          <w:sz w:val="19"/>
          <w:szCs w:val="19"/>
          <w:lang w:val="sk-SK"/>
        </w:rPr>
        <w:t>jektu a podstatu cieľa projektu,</w:t>
      </w:r>
    </w:p>
    <w:p w14:paraId="67C43DE2" w14:textId="77777777" w:rsidR="00B808A5" w:rsidRDefault="00B808A5"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vecne dosiahnuteľné realizác</w:t>
      </w:r>
      <w:r>
        <w:rPr>
          <w:rFonts w:ascii="Arial" w:hAnsi="Arial" w:cs="Arial"/>
          <w:color w:val="000000" w:themeColor="text1"/>
          <w:sz w:val="19"/>
          <w:szCs w:val="19"/>
          <w:lang w:val="sk-SK"/>
        </w:rPr>
        <w:t>iou navrhovaných aktivít,</w:t>
      </w:r>
    </w:p>
    <w:p w14:paraId="6E86F133" w14:textId="77777777" w:rsidR="00B808A5" w:rsidRPr="004F0628" w:rsidRDefault="00B808A5"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časovo</w:t>
      </w:r>
      <w:r>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dosiahnuteľné</w:t>
      </w:r>
      <w:r>
        <w:rPr>
          <w:rFonts w:ascii="Arial" w:hAnsi="Arial" w:cs="Arial"/>
          <w:color w:val="000000" w:themeColor="text1"/>
          <w:sz w:val="19"/>
          <w:szCs w:val="19"/>
          <w:lang w:val="sk-SK"/>
        </w:rPr>
        <w:t xml:space="preserve"> v rámci plánovaného harmonogramu realizácie aktivít ŽoNFP,</w:t>
      </w:r>
    </w:p>
    <w:p w14:paraId="49E02A29" w14:textId="77777777" w:rsidR="00B808A5" w:rsidRDefault="00B808A5"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w:t>
      </w:r>
      <w:r>
        <w:rPr>
          <w:rFonts w:ascii="Arial" w:hAnsi="Arial" w:cs="Arial"/>
          <w:color w:val="000000" w:themeColor="text1"/>
          <w:sz w:val="19"/>
          <w:szCs w:val="19"/>
          <w:lang w:val="sk-SK"/>
        </w:rPr>
        <w:t>sle princípu „Value for Money“).</w:t>
      </w:r>
    </w:p>
    <w:p w14:paraId="581CA1E9" w14:textId="77777777" w:rsidR="00481A69" w:rsidRPr="00481A69" w:rsidRDefault="003363C7" w:rsidP="00481A69">
      <w:pPr>
        <w:spacing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príslušnú bodovú hodnotu (3,0) v zmysle popisu aplikácie hodnotiaceho kritéria.</w:t>
      </w:r>
      <w:r w:rsidR="00481A69">
        <w:rPr>
          <w:rFonts w:ascii="Arial" w:hAnsi="Arial" w:cs="Arial"/>
          <w:color w:val="000000" w:themeColor="text1"/>
          <w:sz w:val="19"/>
          <w:szCs w:val="19"/>
        </w:rPr>
        <w:t xml:space="preserve"> </w:t>
      </w:r>
      <w:r w:rsidR="00481A69" w:rsidRPr="00481A69">
        <w:rPr>
          <w:rFonts w:ascii="Arial" w:hAnsi="Arial" w:cs="Arial"/>
          <w:color w:val="000000" w:themeColor="text1"/>
          <w:sz w:val="19"/>
          <w:szCs w:val="19"/>
        </w:rPr>
        <w:t>V prípade, že žiadateľ neuviedol všetky povinné merateľné ukazovatele, hodnotiteľ priradí bodovú hodnotu (0).</w:t>
      </w:r>
    </w:p>
    <w:p w14:paraId="62445E8D" w14:textId="170CE4BE" w:rsidR="006134BF" w:rsidRDefault="003363C7" w:rsidP="004A44D0">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6B0EFFB6" w14:textId="77777777" w:rsidR="007F5F1F" w:rsidRDefault="007F5F1F" w:rsidP="004A44D0">
      <w:pPr>
        <w:spacing w:before="120" w:after="120" w:line="288" w:lineRule="auto"/>
        <w:jc w:val="both"/>
        <w:rPr>
          <w:rFonts w:ascii="Arial" w:hAnsi="Arial" w:cs="Arial"/>
          <w:color w:val="000000" w:themeColor="text1"/>
          <w:sz w:val="19"/>
          <w:szCs w:val="19"/>
        </w:rPr>
      </w:pPr>
    </w:p>
    <w:p w14:paraId="3974DCCF" w14:textId="77777777" w:rsidR="007F5F1F" w:rsidRDefault="007F5F1F" w:rsidP="004A44D0">
      <w:pPr>
        <w:spacing w:before="120" w:after="120" w:line="288" w:lineRule="auto"/>
        <w:jc w:val="both"/>
        <w:rPr>
          <w:rFonts w:ascii="Arial" w:hAnsi="Arial" w:cs="Arial"/>
          <w:color w:val="000000" w:themeColor="text1"/>
          <w:sz w:val="19"/>
          <w:szCs w:val="19"/>
        </w:rPr>
      </w:pPr>
    </w:p>
    <w:tbl>
      <w:tblPr>
        <w:tblStyle w:val="TableGrid8"/>
        <w:tblW w:w="4955" w:type="pct"/>
        <w:tblLayout w:type="fixed"/>
        <w:tblLook w:val="04A0" w:firstRow="1" w:lastRow="0" w:firstColumn="1" w:lastColumn="0" w:noHBand="0" w:noVBand="1"/>
      </w:tblPr>
      <w:tblGrid>
        <w:gridCol w:w="584"/>
        <w:gridCol w:w="2219"/>
        <w:gridCol w:w="5669"/>
        <w:gridCol w:w="1373"/>
        <w:gridCol w:w="1580"/>
        <w:gridCol w:w="3565"/>
      </w:tblGrid>
      <w:tr w:rsidR="007F5F1F" w:rsidRPr="00D96F1C" w14:paraId="0731456F" w14:textId="77777777" w:rsidTr="007F5F1F">
        <w:trPr>
          <w:trHeight w:val="397"/>
        </w:trPr>
        <w:tc>
          <w:tcPr>
            <w:tcW w:w="195" w:type="pct"/>
            <w:shd w:val="clear" w:color="auto" w:fill="DEEAF6" w:themeFill="accent1" w:themeFillTint="33"/>
            <w:vAlign w:val="center"/>
          </w:tcPr>
          <w:p w14:paraId="49778BF2"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lastRenderedPageBreak/>
              <w:t>P.č.</w:t>
            </w:r>
          </w:p>
        </w:tc>
        <w:tc>
          <w:tcPr>
            <w:tcW w:w="740" w:type="pct"/>
            <w:shd w:val="clear" w:color="auto" w:fill="DEEAF6" w:themeFill="accent1" w:themeFillTint="33"/>
            <w:vAlign w:val="center"/>
          </w:tcPr>
          <w:p w14:paraId="0A409676"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891" w:type="pct"/>
            <w:shd w:val="clear" w:color="auto" w:fill="DEEAF6" w:themeFill="accent1" w:themeFillTint="33"/>
            <w:vAlign w:val="center"/>
          </w:tcPr>
          <w:p w14:paraId="6AD8F4A5"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58" w:type="pct"/>
            <w:shd w:val="clear" w:color="auto" w:fill="DEEAF6" w:themeFill="accent1" w:themeFillTint="33"/>
            <w:vAlign w:val="center"/>
          </w:tcPr>
          <w:p w14:paraId="202E5E98"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527" w:type="pct"/>
            <w:shd w:val="clear" w:color="auto" w:fill="DEEAF6" w:themeFill="accent1" w:themeFillTint="33"/>
            <w:vAlign w:val="center"/>
          </w:tcPr>
          <w:p w14:paraId="2DEFC26A" w14:textId="77777777" w:rsidR="008A0B3C" w:rsidRPr="00D96F1C" w:rsidRDefault="008A0B3C" w:rsidP="008A0B3C">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190" w:type="pct"/>
            <w:shd w:val="clear" w:color="auto" w:fill="DEEAF6" w:themeFill="accent1" w:themeFillTint="33"/>
            <w:vAlign w:val="center"/>
          </w:tcPr>
          <w:p w14:paraId="62022423"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7F5F1F" w:rsidRPr="00D96F1C" w14:paraId="6CC64B57" w14:textId="77777777" w:rsidTr="007F5F1F">
        <w:trPr>
          <w:trHeight w:val="1440"/>
        </w:trPr>
        <w:tc>
          <w:tcPr>
            <w:tcW w:w="195" w:type="pct"/>
            <w:vMerge w:val="restart"/>
            <w:vAlign w:val="center"/>
          </w:tcPr>
          <w:p w14:paraId="7FA7D9AD" w14:textId="669FDE9D" w:rsidR="00194D0A" w:rsidRPr="00D96F1C" w:rsidRDefault="00194D0A" w:rsidP="00194D0A">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2.</w:t>
            </w:r>
            <w:r>
              <w:rPr>
                <w:rFonts w:ascii="Arial" w:eastAsia="Calibri" w:hAnsi="Arial" w:cs="Arial"/>
                <w:color w:val="000000" w:themeColor="text1"/>
                <w:sz w:val="19"/>
                <w:szCs w:val="19"/>
              </w:rPr>
              <w:t>4</w:t>
            </w:r>
          </w:p>
          <w:p w14:paraId="6E9CA332" w14:textId="6556C259" w:rsidR="00194D0A" w:rsidRPr="00D96F1C" w:rsidRDefault="00194D0A" w:rsidP="00194D0A">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A</w:t>
            </w:r>
          </w:p>
        </w:tc>
        <w:tc>
          <w:tcPr>
            <w:tcW w:w="740" w:type="pct"/>
            <w:vMerge w:val="restart"/>
            <w:vAlign w:val="center"/>
          </w:tcPr>
          <w:p w14:paraId="0A2DA7A8" w14:textId="176661B3" w:rsidR="00194D0A" w:rsidRPr="00D96F1C" w:rsidRDefault="00194D0A" w:rsidP="00194D0A">
            <w:pPr>
              <w:spacing w:line="288" w:lineRule="auto"/>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Príspevok projektu k zvyšovaniu kvality a zlepšeniu infraštruktúry COVP</w:t>
            </w:r>
          </w:p>
        </w:tc>
        <w:tc>
          <w:tcPr>
            <w:tcW w:w="1891" w:type="pct"/>
            <w:vMerge w:val="restart"/>
            <w:vAlign w:val="center"/>
          </w:tcPr>
          <w:p w14:paraId="2BB50E26" w14:textId="77777777" w:rsidR="00194D0A" w:rsidRPr="00F93B3F" w:rsidRDefault="00194D0A" w:rsidP="007F5F1F">
            <w:pPr>
              <w:spacing w:line="288" w:lineRule="auto"/>
              <w:jc w:val="both"/>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Kritérium hodnotí príspevok k zlepšeniu infraštruktúry centier odborného vzdelávania a prípravy nasledovnými aktivitami:</w:t>
            </w:r>
          </w:p>
          <w:p w14:paraId="5BEC8326" w14:textId="77777777" w:rsidR="00194D0A" w:rsidRPr="00F93B3F" w:rsidRDefault="00194D0A" w:rsidP="009211C3">
            <w:pPr>
              <w:numPr>
                <w:ilvl w:val="0"/>
                <w:numId w:val="1"/>
              </w:numPr>
              <w:spacing w:line="288" w:lineRule="auto"/>
              <w:ind w:left="393"/>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obstaranie a modernizácia  materiálno-technického vybavenia odborných pracovísk pre praktické vyučovanie, odborný výcvik, odbornú prax, odborných dielní, odborných učební;</w:t>
            </w:r>
          </w:p>
          <w:p w14:paraId="1B701D40" w14:textId="77777777" w:rsidR="00194D0A" w:rsidRPr="00F93B3F" w:rsidRDefault="00194D0A" w:rsidP="009211C3">
            <w:pPr>
              <w:numPr>
                <w:ilvl w:val="0"/>
                <w:numId w:val="1"/>
              </w:numPr>
              <w:spacing w:line="288" w:lineRule="auto"/>
              <w:ind w:left="393"/>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obstaranie jazykových učební, knižníc, prednáškových a vyučovacích miestností a s tým súvisiace stavebné úpravy;</w:t>
            </w:r>
          </w:p>
          <w:p w14:paraId="371EEEED" w14:textId="77777777" w:rsidR="00194D0A" w:rsidRPr="00F93B3F" w:rsidRDefault="00194D0A" w:rsidP="009211C3">
            <w:pPr>
              <w:numPr>
                <w:ilvl w:val="0"/>
                <w:numId w:val="1"/>
              </w:numPr>
              <w:spacing w:line="288" w:lineRule="auto"/>
              <w:ind w:left="393"/>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obstaranie a modernizácia  materiálno-technického vybavenia internátov a s tým súvisiace stavebné úpravy vrátane prvkov inkluzívneho vzdelávania;</w:t>
            </w:r>
          </w:p>
          <w:p w14:paraId="38C0C94C" w14:textId="77777777" w:rsidR="00194D0A" w:rsidRPr="00F93B3F" w:rsidRDefault="00194D0A" w:rsidP="009211C3">
            <w:pPr>
              <w:numPr>
                <w:ilvl w:val="0"/>
                <w:numId w:val="1"/>
              </w:numPr>
              <w:spacing w:line="288" w:lineRule="auto"/>
              <w:ind w:left="393"/>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prístavba, nadstavba, stavebné úpravy a rekonštrukcia vonkajších a vnútorných priestorov a areálov, súvisiacich okrem iného aj so zabezpečením prvkov inkluzívneho vzdelávania a vybavenosťou pre širšiu komunitu centier odborného vzdelávania a prípravy;</w:t>
            </w:r>
          </w:p>
          <w:p w14:paraId="73A6C228" w14:textId="56F74239" w:rsidR="00194D0A" w:rsidRPr="00D96F1C" w:rsidRDefault="00194D0A" w:rsidP="009211C3">
            <w:pPr>
              <w:numPr>
                <w:ilvl w:val="0"/>
                <w:numId w:val="3"/>
              </w:numPr>
              <w:spacing w:line="288" w:lineRule="auto"/>
              <w:ind w:left="393"/>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vytvorenie podnikateľského inkubátora  - prístavbou, nadstavbou, stavebnými úpravami alebo rekonštrukciou vnútorných priestorov centier odborného vzdelávania a prípravy a nákup materiálno-technického vybavenia do podnikateľského inkubátora vrátane vybavenia vysokorýchlostným internetovým pripojením a IKT.</w:t>
            </w:r>
          </w:p>
        </w:tc>
        <w:tc>
          <w:tcPr>
            <w:tcW w:w="458" w:type="pct"/>
            <w:vMerge w:val="restart"/>
            <w:vAlign w:val="center"/>
          </w:tcPr>
          <w:p w14:paraId="66B467D6" w14:textId="77777777" w:rsidR="00194D0A" w:rsidRPr="00F93B3F" w:rsidRDefault="00194D0A" w:rsidP="00194D0A">
            <w:pPr>
              <w:pBdr>
                <w:top w:val="nil"/>
                <w:left w:val="nil"/>
                <w:bottom w:val="nil"/>
                <w:right w:val="nil"/>
                <w:between w:val="nil"/>
                <w:bar w:val="nil"/>
              </w:pBdr>
              <w:jc w:val="cente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Bodové kritérium</w:t>
            </w:r>
          </w:p>
          <w:p w14:paraId="6B16DF9D"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527" w:type="pct"/>
            <w:tcBorders>
              <w:bottom w:val="single" w:sz="4" w:space="0" w:color="auto"/>
            </w:tcBorders>
            <w:vAlign w:val="center"/>
          </w:tcPr>
          <w:p w14:paraId="678D6871" w14:textId="53CF6F3D" w:rsidR="00194D0A" w:rsidRPr="00D96F1C" w:rsidRDefault="00194D0A" w:rsidP="00194D0A">
            <w:pPr>
              <w:spacing w:line="288" w:lineRule="auto"/>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4</w:t>
            </w:r>
          </w:p>
        </w:tc>
        <w:tc>
          <w:tcPr>
            <w:tcW w:w="1190" w:type="pct"/>
            <w:tcBorders>
              <w:bottom w:val="single" w:sz="4" w:space="0" w:color="auto"/>
            </w:tcBorders>
            <w:vAlign w:val="center"/>
          </w:tcPr>
          <w:p w14:paraId="317B9315" w14:textId="363190B1" w:rsidR="00194D0A" w:rsidRPr="00D96F1C" w:rsidRDefault="00194D0A" w:rsidP="007F5F1F">
            <w:pPr>
              <w:jc w:val="both"/>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Projekt prispieva k min. 3 oblastiam.</w:t>
            </w:r>
          </w:p>
        </w:tc>
      </w:tr>
      <w:tr w:rsidR="007F5F1F" w:rsidRPr="00D96F1C" w14:paraId="5DE64562" w14:textId="77777777" w:rsidTr="007F5F1F">
        <w:trPr>
          <w:trHeight w:val="2268"/>
        </w:trPr>
        <w:tc>
          <w:tcPr>
            <w:tcW w:w="195" w:type="pct"/>
            <w:vMerge/>
            <w:vAlign w:val="center"/>
          </w:tcPr>
          <w:p w14:paraId="0E454A16" w14:textId="269209F9" w:rsidR="00194D0A" w:rsidRPr="00D96F1C" w:rsidRDefault="00194D0A" w:rsidP="00194D0A">
            <w:pPr>
              <w:spacing w:line="288" w:lineRule="auto"/>
              <w:jc w:val="center"/>
              <w:rPr>
                <w:rFonts w:ascii="Arial" w:eastAsia="Calibri" w:hAnsi="Arial" w:cs="Arial"/>
                <w:color w:val="000000" w:themeColor="text1"/>
                <w:sz w:val="19"/>
                <w:szCs w:val="19"/>
              </w:rPr>
            </w:pPr>
          </w:p>
        </w:tc>
        <w:tc>
          <w:tcPr>
            <w:tcW w:w="740" w:type="pct"/>
            <w:vMerge/>
            <w:vAlign w:val="center"/>
          </w:tcPr>
          <w:p w14:paraId="1337DCAD"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1891" w:type="pct"/>
            <w:vMerge/>
            <w:vAlign w:val="center"/>
          </w:tcPr>
          <w:p w14:paraId="6119928A"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458" w:type="pct"/>
            <w:vMerge/>
            <w:vAlign w:val="center"/>
          </w:tcPr>
          <w:p w14:paraId="2D17B317"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527" w:type="pct"/>
            <w:tcBorders>
              <w:bottom w:val="single" w:sz="4" w:space="0" w:color="auto"/>
            </w:tcBorders>
            <w:vAlign w:val="center"/>
          </w:tcPr>
          <w:p w14:paraId="013E55F9" w14:textId="4876B503" w:rsidR="00194D0A" w:rsidRPr="00D96F1C" w:rsidRDefault="00194D0A" w:rsidP="00194D0A">
            <w:pPr>
              <w:spacing w:line="288" w:lineRule="auto"/>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2</w:t>
            </w:r>
          </w:p>
        </w:tc>
        <w:tc>
          <w:tcPr>
            <w:tcW w:w="1190" w:type="pct"/>
            <w:tcBorders>
              <w:bottom w:val="single" w:sz="4" w:space="0" w:color="auto"/>
            </w:tcBorders>
            <w:vAlign w:val="center"/>
          </w:tcPr>
          <w:p w14:paraId="71A18E8A" w14:textId="0B6ED6C2" w:rsidR="00194D0A" w:rsidRPr="00D96F1C" w:rsidRDefault="00194D0A" w:rsidP="007F5F1F">
            <w:pPr>
              <w:jc w:val="both"/>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Projekt prispieva k 2 oblastiam.</w:t>
            </w:r>
          </w:p>
        </w:tc>
      </w:tr>
      <w:tr w:rsidR="007F5F1F" w:rsidRPr="00D96F1C" w14:paraId="23DA878A" w14:textId="77777777" w:rsidTr="00921044">
        <w:trPr>
          <w:trHeight w:val="2244"/>
        </w:trPr>
        <w:tc>
          <w:tcPr>
            <w:tcW w:w="195" w:type="pct"/>
            <w:vMerge/>
            <w:tcBorders>
              <w:bottom w:val="single" w:sz="4" w:space="0" w:color="000000" w:themeColor="text1"/>
            </w:tcBorders>
            <w:vAlign w:val="center"/>
          </w:tcPr>
          <w:p w14:paraId="6600A72D" w14:textId="77777777" w:rsidR="00CC2F1B" w:rsidRPr="00D96F1C" w:rsidRDefault="00CC2F1B" w:rsidP="008836B7">
            <w:pPr>
              <w:spacing w:line="288" w:lineRule="auto"/>
              <w:jc w:val="center"/>
              <w:rPr>
                <w:rFonts w:ascii="Arial" w:eastAsia="Calibri" w:hAnsi="Arial" w:cs="Arial"/>
                <w:color w:val="000000" w:themeColor="text1"/>
                <w:sz w:val="19"/>
                <w:szCs w:val="19"/>
              </w:rPr>
            </w:pPr>
          </w:p>
        </w:tc>
        <w:tc>
          <w:tcPr>
            <w:tcW w:w="740" w:type="pct"/>
            <w:vMerge/>
            <w:tcBorders>
              <w:bottom w:val="single" w:sz="4" w:space="0" w:color="000000" w:themeColor="text1"/>
            </w:tcBorders>
            <w:vAlign w:val="center"/>
          </w:tcPr>
          <w:p w14:paraId="421A5CBD" w14:textId="77777777" w:rsidR="00CC2F1B" w:rsidRPr="00D96F1C" w:rsidRDefault="00CC2F1B" w:rsidP="008836B7">
            <w:pPr>
              <w:spacing w:line="288" w:lineRule="auto"/>
              <w:rPr>
                <w:rFonts w:ascii="Arial" w:eastAsia="Calibri" w:hAnsi="Arial" w:cs="Arial"/>
                <w:color w:val="000000" w:themeColor="text1"/>
                <w:sz w:val="19"/>
                <w:szCs w:val="19"/>
              </w:rPr>
            </w:pPr>
          </w:p>
        </w:tc>
        <w:tc>
          <w:tcPr>
            <w:tcW w:w="1891" w:type="pct"/>
            <w:vMerge/>
            <w:tcBorders>
              <w:bottom w:val="single" w:sz="4" w:space="0" w:color="000000" w:themeColor="text1"/>
            </w:tcBorders>
            <w:vAlign w:val="center"/>
          </w:tcPr>
          <w:p w14:paraId="08648E03" w14:textId="77777777" w:rsidR="00CC2F1B" w:rsidRPr="00D96F1C" w:rsidRDefault="00CC2F1B" w:rsidP="008836B7">
            <w:pPr>
              <w:spacing w:line="288" w:lineRule="auto"/>
              <w:rPr>
                <w:rFonts w:ascii="Arial" w:eastAsia="Calibri" w:hAnsi="Arial" w:cs="Arial"/>
                <w:color w:val="000000" w:themeColor="text1"/>
                <w:sz w:val="19"/>
                <w:szCs w:val="19"/>
              </w:rPr>
            </w:pPr>
          </w:p>
        </w:tc>
        <w:tc>
          <w:tcPr>
            <w:tcW w:w="458" w:type="pct"/>
            <w:vMerge/>
            <w:tcBorders>
              <w:bottom w:val="single" w:sz="4" w:space="0" w:color="000000" w:themeColor="text1"/>
            </w:tcBorders>
            <w:vAlign w:val="center"/>
          </w:tcPr>
          <w:p w14:paraId="14A8CA48" w14:textId="77777777" w:rsidR="00CC2F1B" w:rsidRPr="00D96F1C" w:rsidRDefault="00CC2F1B" w:rsidP="008836B7">
            <w:pPr>
              <w:spacing w:line="288" w:lineRule="auto"/>
              <w:jc w:val="center"/>
              <w:rPr>
                <w:rFonts w:ascii="Arial" w:eastAsia="Calibri" w:hAnsi="Arial" w:cs="Arial"/>
                <w:color w:val="000000" w:themeColor="text1"/>
                <w:sz w:val="19"/>
                <w:szCs w:val="19"/>
              </w:rPr>
            </w:pPr>
          </w:p>
        </w:tc>
        <w:tc>
          <w:tcPr>
            <w:tcW w:w="527" w:type="pct"/>
            <w:tcBorders>
              <w:bottom w:val="single" w:sz="4" w:space="0" w:color="000000" w:themeColor="text1"/>
            </w:tcBorders>
            <w:vAlign w:val="center"/>
          </w:tcPr>
          <w:p w14:paraId="2A64E0AF" w14:textId="77777777" w:rsidR="00CC2F1B" w:rsidRPr="00D96F1C" w:rsidRDefault="00CC2F1B" w:rsidP="008836B7">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0</w:t>
            </w:r>
          </w:p>
        </w:tc>
        <w:tc>
          <w:tcPr>
            <w:tcW w:w="1190" w:type="pct"/>
            <w:tcBorders>
              <w:bottom w:val="single" w:sz="4" w:space="0" w:color="000000" w:themeColor="text1"/>
            </w:tcBorders>
            <w:vAlign w:val="center"/>
          </w:tcPr>
          <w:p w14:paraId="7B0C59B6" w14:textId="5318CB0E" w:rsidR="00CC2F1B" w:rsidRPr="00D96F1C" w:rsidRDefault="00CC2F1B" w:rsidP="007F5F1F">
            <w:pPr>
              <w:spacing w:line="288" w:lineRule="auto"/>
              <w:jc w:val="both"/>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Projekt prispieva k 1 z oblastí.</w:t>
            </w:r>
          </w:p>
        </w:tc>
      </w:tr>
    </w:tbl>
    <w:p w14:paraId="18B9BE93" w14:textId="77777777" w:rsidR="001A4E8F" w:rsidRDefault="001A4E8F" w:rsidP="001E7BA2">
      <w:pPr>
        <w:pStyle w:val="Predvolen"/>
        <w:spacing w:line="288" w:lineRule="auto"/>
        <w:ind w:right="-2"/>
        <w:jc w:val="both"/>
        <w:rPr>
          <w:rFonts w:ascii="Arial" w:hAnsi="Arial" w:cs="Arial"/>
          <w:color w:val="000000" w:themeColor="text1"/>
          <w:sz w:val="19"/>
          <w:szCs w:val="19"/>
          <w:lang w:val="sk-SK"/>
        </w:rPr>
      </w:pPr>
    </w:p>
    <w:p w14:paraId="1B3BA1D8" w14:textId="5DA83785" w:rsidR="003D0A01" w:rsidRPr="00D96F1C" w:rsidRDefault="003D0A01" w:rsidP="007F5F1F">
      <w:pPr>
        <w:pStyle w:val="Predvolen"/>
        <w:spacing w:line="288" w:lineRule="auto"/>
        <w:jc w:val="both"/>
        <w:rPr>
          <w:rFonts w:ascii="Arial" w:eastAsia="Helvetica Neue Light" w:hAnsi="Arial" w:cs="Arial"/>
          <w:color w:val="000000" w:themeColor="text1"/>
          <w:sz w:val="19"/>
          <w:szCs w:val="19"/>
          <w:lang w:val="sk-SK"/>
        </w:rPr>
      </w:pPr>
      <w:r w:rsidRPr="00D96F1C">
        <w:rPr>
          <w:rFonts w:ascii="Arial" w:hAnsi="Arial" w:cs="Arial"/>
          <w:color w:val="000000" w:themeColor="text1"/>
          <w:sz w:val="19"/>
          <w:szCs w:val="19"/>
          <w:lang w:val="sk-SK"/>
        </w:rPr>
        <w:t>Hodnotiteľ posudzuje najmä informácie uvedené v</w:t>
      </w:r>
      <w:r w:rsidR="00481A69">
        <w:rPr>
          <w:rFonts w:ascii="Arial" w:hAnsi="Arial" w:cs="Arial"/>
          <w:color w:val="000000" w:themeColor="text1"/>
          <w:sz w:val="19"/>
          <w:szCs w:val="19"/>
          <w:lang w:val="sk-SK"/>
        </w:rPr>
        <w:t> </w:t>
      </w:r>
      <w:r w:rsidRPr="00D96F1C">
        <w:rPr>
          <w:rFonts w:ascii="Arial" w:hAnsi="Arial" w:cs="Arial"/>
          <w:color w:val="000000" w:themeColor="text1"/>
          <w:sz w:val="19"/>
          <w:szCs w:val="19"/>
          <w:lang w:val="sk-SK"/>
        </w:rPr>
        <w:t>častiach</w:t>
      </w:r>
      <w:r w:rsidR="00481A69">
        <w:rPr>
          <w:rFonts w:ascii="Arial" w:hAnsi="Arial" w:cs="Arial"/>
          <w:color w:val="000000" w:themeColor="text1"/>
          <w:sz w:val="19"/>
          <w:szCs w:val="19"/>
          <w:lang w:val="sk-SK"/>
        </w:rPr>
        <w:t xml:space="preserve"> ŽoNFP</w:t>
      </w:r>
      <w:r w:rsidRPr="00D96F1C">
        <w:rPr>
          <w:rFonts w:ascii="Arial" w:hAnsi="Arial" w:cs="Arial"/>
          <w:color w:val="000000" w:themeColor="text1"/>
          <w:sz w:val="19"/>
          <w:szCs w:val="19"/>
          <w:lang w:val="sk-SK"/>
        </w:rPr>
        <w:t>: 7. Popis projektu</w:t>
      </w:r>
      <w:r w:rsidR="00B05C1E">
        <w:rPr>
          <w:rFonts w:ascii="Arial" w:hAnsi="Arial" w:cs="Arial"/>
          <w:color w:val="000000" w:themeColor="text1"/>
          <w:sz w:val="19"/>
          <w:szCs w:val="19"/>
          <w:lang w:val="sk-SK"/>
        </w:rPr>
        <w:t>.</w:t>
      </w:r>
    </w:p>
    <w:p w14:paraId="59BCA75F" w14:textId="39C4AB61" w:rsidR="003D0A01" w:rsidRPr="00D96F1C" w:rsidRDefault="003D0A01" w:rsidP="007F5F1F">
      <w:pPr>
        <w:pStyle w:val="Predvolen"/>
        <w:spacing w:before="6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Hodnotiteľ posudzuje mieru príspevku projektu k zlepšeniu infraštruktúry v Centrách odborného vzdelávania a prípravy pričom v zmysle nižšie uvedených oblastí identifikuje tie oblasti v rámci ktorých sú realizované aktivity projektu:</w:t>
      </w:r>
    </w:p>
    <w:p w14:paraId="3804811C" w14:textId="0298D1A4" w:rsidR="00DD14FC" w:rsidRPr="00DD14FC" w:rsidRDefault="00DD14FC" w:rsidP="009211C3">
      <w:pPr>
        <w:pStyle w:val="Predvolen"/>
        <w:numPr>
          <w:ilvl w:val="0"/>
          <w:numId w:val="1"/>
        </w:numPr>
        <w:spacing w:line="288" w:lineRule="auto"/>
        <w:ind w:left="714" w:hanging="357"/>
        <w:jc w:val="both"/>
        <w:rPr>
          <w:rFonts w:ascii="Arial" w:eastAsia="Times New Roman" w:hAnsi="Arial" w:cs="Arial"/>
          <w:color w:val="000000" w:themeColor="text1"/>
          <w:sz w:val="19"/>
          <w:szCs w:val="19"/>
          <w:lang w:bidi="en-US"/>
        </w:rPr>
      </w:pPr>
      <w:r w:rsidRPr="00DD14FC">
        <w:rPr>
          <w:rFonts w:ascii="Arial" w:eastAsia="Times New Roman" w:hAnsi="Arial" w:cs="Arial"/>
          <w:color w:val="000000" w:themeColor="text1"/>
          <w:sz w:val="19"/>
          <w:szCs w:val="19"/>
          <w:lang w:bidi="en-US"/>
        </w:rPr>
        <w:t>obstaranie a modernizácia  materiálno-technického vybavenia odborných pracovísk pre praktické vyučovanie, odborný výcvik, odbornú prax, odb</w:t>
      </w:r>
      <w:r>
        <w:rPr>
          <w:rFonts w:ascii="Arial" w:eastAsia="Times New Roman" w:hAnsi="Arial" w:cs="Arial"/>
          <w:color w:val="000000" w:themeColor="text1"/>
          <w:sz w:val="19"/>
          <w:szCs w:val="19"/>
          <w:lang w:bidi="en-US"/>
        </w:rPr>
        <w:t>orných dielní, odborných učební,</w:t>
      </w:r>
    </w:p>
    <w:p w14:paraId="1FD9E5A4" w14:textId="499563F8" w:rsidR="00DD14FC" w:rsidRPr="00DD14FC" w:rsidRDefault="00DD14FC" w:rsidP="009211C3">
      <w:pPr>
        <w:pStyle w:val="Predvolen"/>
        <w:numPr>
          <w:ilvl w:val="0"/>
          <w:numId w:val="1"/>
        </w:numPr>
        <w:spacing w:line="288" w:lineRule="auto"/>
        <w:ind w:left="714" w:hanging="357"/>
        <w:jc w:val="both"/>
        <w:rPr>
          <w:rFonts w:ascii="Arial" w:eastAsia="Times New Roman" w:hAnsi="Arial" w:cs="Arial"/>
          <w:color w:val="000000" w:themeColor="text1"/>
          <w:sz w:val="19"/>
          <w:szCs w:val="19"/>
          <w:lang w:bidi="en-US"/>
        </w:rPr>
      </w:pPr>
      <w:r w:rsidRPr="00DD14FC">
        <w:rPr>
          <w:rFonts w:ascii="Arial" w:eastAsia="Times New Roman" w:hAnsi="Arial" w:cs="Arial"/>
          <w:color w:val="000000" w:themeColor="text1"/>
          <w:sz w:val="19"/>
          <w:szCs w:val="19"/>
          <w:lang w:bidi="en-US"/>
        </w:rPr>
        <w:t>obstaranie jazykových učební, knižníc, prednáškových a vyučovacích miestností a s tý</w:t>
      </w:r>
      <w:r>
        <w:rPr>
          <w:rFonts w:ascii="Arial" w:eastAsia="Times New Roman" w:hAnsi="Arial" w:cs="Arial"/>
          <w:color w:val="000000" w:themeColor="text1"/>
          <w:sz w:val="19"/>
          <w:szCs w:val="19"/>
          <w:lang w:bidi="en-US"/>
        </w:rPr>
        <w:t>m súvisiace stavebné úpravy,</w:t>
      </w:r>
    </w:p>
    <w:p w14:paraId="054B8F96" w14:textId="575D46EA" w:rsidR="00DD14FC" w:rsidRPr="00DD14FC" w:rsidRDefault="00DD14FC" w:rsidP="009211C3">
      <w:pPr>
        <w:pStyle w:val="Predvolen"/>
        <w:numPr>
          <w:ilvl w:val="0"/>
          <w:numId w:val="1"/>
        </w:numPr>
        <w:spacing w:line="288" w:lineRule="auto"/>
        <w:ind w:left="714" w:hanging="357"/>
        <w:jc w:val="both"/>
        <w:rPr>
          <w:rFonts w:ascii="Arial" w:eastAsia="Times New Roman" w:hAnsi="Arial" w:cs="Arial"/>
          <w:color w:val="000000" w:themeColor="text1"/>
          <w:sz w:val="19"/>
          <w:szCs w:val="19"/>
          <w:lang w:bidi="en-US"/>
        </w:rPr>
      </w:pPr>
      <w:r w:rsidRPr="00DD14FC">
        <w:rPr>
          <w:rFonts w:ascii="Arial" w:eastAsia="Times New Roman" w:hAnsi="Arial" w:cs="Arial"/>
          <w:color w:val="000000" w:themeColor="text1"/>
          <w:sz w:val="19"/>
          <w:szCs w:val="19"/>
          <w:lang w:bidi="en-US"/>
        </w:rPr>
        <w:t xml:space="preserve">obstaranie a modernizácia  materiálno-technického vybavenia internátov a s tým súvisiace stavebné úpravy vrátane </w:t>
      </w:r>
      <w:r>
        <w:rPr>
          <w:rFonts w:ascii="Arial" w:eastAsia="Times New Roman" w:hAnsi="Arial" w:cs="Arial"/>
          <w:color w:val="000000" w:themeColor="text1"/>
          <w:sz w:val="19"/>
          <w:szCs w:val="19"/>
          <w:lang w:bidi="en-US"/>
        </w:rPr>
        <w:t>prvkov inkluzívneho vzdelávania,</w:t>
      </w:r>
    </w:p>
    <w:p w14:paraId="13A21E6F" w14:textId="4B4ED690" w:rsidR="00DD14FC" w:rsidRDefault="00DD14FC" w:rsidP="009211C3">
      <w:pPr>
        <w:pStyle w:val="Predvolen"/>
        <w:numPr>
          <w:ilvl w:val="0"/>
          <w:numId w:val="1"/>
        </w:numPr>
        <w:spacing w:line="288" w:lineRule="auto"/>
        <w:ind w:left="714" w:hanging="357"/>
        <w:jc w:val="both"/>
        <w:rPr>
          <w:rFonts w:ascii="Arial" w:eastAsia="Times New Roman" w:hAnsi="Arial" w:cs="Arial"/>
          <w:color w:val="000000" w:themeColor="text1"/>
          <w:sz w:val="19"/>
          <w:szCs w:val="19"/>
          <w:lang w:bidi="en-US"/>
        </w:rPr>
      </w:pPr>
      <w:r w:rsidRPr="00DD14FC">
        <w:rPr>
          <w:rFonts w:ascii="Arial" w:eastAsia="Times New Roman" w:hAnsi="Arial" w:cs="Arial"/>
          <w:color w:val="000000" w:themeColor="text1"/>
          <w:sz w:val="19"/>
          <w:szCs w:val="19"/>
          <w:lang w:bidi="en-US"/>
        </w:rPr>
        <w:t>prístavba, nadstavba, stavebné úpravy a rekonštrukcia vonkajších a vnútorných priestorov a areálov, súvisiacich okrem iného aj so zabezpečením prvkov inkluzívneho vzdelávania a vybavenosťou pre širšiu komunitu centier o</w:t>
      </w:r>
      <w:r>
        <w:rPr>
          <w:rFonts w:ascii="Arial" w:eastAsia="Times New Roman" w:hAnsi="Arial" w:cs="Arial"/>
          <w:color w:val="000000" w:themeColor="text1"/>
          <w:sz w:val="19"/>
          <w:szCs w:val="19"/>
          <w:lang w:bidi="en-US"/>
        </w:rPr>
        <w:t>dborného vzdelávania a prípravy,</w:t>
      </w:r>
    </w:p>
    <w:p w14:paraId="0C8FCAB9" w14:textId="4D764B03" w:rsidR="00DD14FC" w:rsidRPr="00040E56" w:rsidRDefault="00DD14FC" w:rsidP="009211C3">
      <w:pPr>
        <w:pStyle w:val="Predvolen"/>
        <w:numPr>
          <w:ilvl w:val="0"/>
          <w:numId w:val="1"/>
        </w:numPr>
        <w:spacing w:line="288" w:lineRule="auto"/>
        <w:ind w:left="714" w:hanging="357"/>
        <w:jc w:val="both"/>
        <w:rPr>
          <w:rFonts w:ascii="Arial" w:eastAsia="Times New Roman" w:hAnsi="Arial" w:cs="Arial"/>
          <w:color w:val="000000" w:themeColor="text1"/>
          <w:sz w:val="19"/>
          <w:szCs w:val="19"/>
          <w:lang w:bidi="en-US"/>
        </w:rPr>
      </w:pPr>
      <w:r w:rsidRPr="00040E56">
        <w:rPr>
          <w:rFonts w:ascii="Arial" w:eastAsia="Times New Roman" w:hAnsi="Arial" w:cs="Arial"/>
          <w:color w:val="000000" w:themeColor="text1"/>
          <w:sz w:val="19"/>
          <w:szCs w:val="19"/>
          <w:bdr w:val="none" w:sz="0" w:space="0" w:color="auto"/>
          <w:lang w:val="sk-SK" w:bidi="en-US"/>
        </w:rPr>
        <w:lastRenderedPageBreak/>
        <w:t>vytvorenie podnikateľského inkubátora  - prístavbou, nadstavbou, stavebnými úpravami alebo rekonštrukciou vnútorných priestorov centier odborného vzdelávania a prípravy a nákup materiálno-technického vybavenia do podnikateľského inkubátora vrátane vybavenia vysokorýchlostným internetovým pripojením a IKT.</w:t>
      </w:r>
    </w:p>
    <w:p w14:paraId="46E6FF41" w14:textId="77777777" w:rsidR="006D6CB9" w:rsidRPr="002B314D" w:rsidRDefault="006D6CB9" w:rsidP="006D6CB9">
      <w:pPr>
        <w:rPr>
          <w:rFonts w:ascii="Arial" w:eastAsia="Arial Unicode MS" w:hAnsi="Arial" w:cs="Arial"/>
          <w:color w:val="000000" w:themeColor="text1"/>
          <w:sz w:val="19"/>
          <w:szCs w:val="19"/>
          <w:bdr w:val="nil"/>
        </w:rPr>
      </w:pPr>
      <w:r>
        <w:rPr>
          <w:rFonts w:ascii="Arial" w:eastAsia="Arial Unicode MS" w:hAnsi="Arial" w:cs="Arial"/>
          <w:color w:val="000000" w:themeColor="text1"/>
          <w:sz w:val="19"/>
          <w:szCs w:val="19"/>
          <w:bdr w:val="nil"/>
        </w:rPr>
        <w:t>Hodnotiteľ vyhodnotí toto kritérium v</w:t>
      </w:r>
      <w:r>
        <w:rPr>
          <w:rFonts w:ascii="Calibri" w:hAnsi="Calibri"/>
          <w:i/>
          <w:iCs/>
          <w:color w:val="FF0000"/>
        </w:rPr>
        <w:t> </w:t>
      </w:r>
      <w:r w:rsidRPr="002B314D">
        <w:rPr>
          <w:rFonts w:ascii="Arial" w:eastAsia="Arial Unicode MS" w:hAnsi="Arial" w:cs="Arial"/>
          <w:color w:val="000000" w:themeColor="text1"/>
          <w:sz w:val="19"/>
          <w:szCs w:val="19"/>
          <w:bdr w:val="nil"/>
        </w:rPr>
        <w:t xml:space="preserve">prípade, ak žiadateľ v opise projektu resp. vo formulári ŽoNFP deklaruje vznik nového, resp. podporuje činnosť existujúceho centra odborného vzdelávania a prípravy v súlade so zákonom č. v zákone č. 61/2015 o odbornom vzdelávaní a príprave. </w:t>
      </w:r>
    </w:p>
    <w:p w14:paraId="26DB33A3" w14:textId="77777777" w:rsidR="006D6CB9" w:rsidRPr="00F81053" w:rsidRDefault="006D6CB9" w:rsidP="006D6CB9">
      <w:pPr>
        <w:rPr>
          <w:rFonts w:ascii="Arial" w:eastAsia="Arial Unicode MS" w:hAnsi="Arial" w:cs="Arial"/>
          <w:color w:val="000000" w:themeColor="text1"/>
          <w:sz w:val="19"/>
          <w:szCs w:val="19"/>
          <w:bdr w:val="nil"/>
        </w:rPr>
      </w:pPr>
      <w:r>
        <w:rPr>
          <w:rFonts w:ascii="Arial" w:eastAsia="Arial Unicode MS" w:hAnsi="Arial" w:cs="Arial"/>
          <w:color w:val="000000" w:themeColor="text1"/>
          <w:sz w:val="19"/>
          <w:szCs w:val="19"/>
          <w:bdr w:val="nil"/>
        </w:rPr>
        <w:t xml:space="preserve">Hodnotiteľ vyhodnocuje 2.4 A v prípade, ak hodnotiteľ vyhodnotil 3 bodmi kritérium 1.5 </w:t>
      </w:r>
      <w:r w:rsidRPr="00611D06">
        <w:rPr>
          <w:rFonts w:ascii="Arial" w:eastAsia="Helvetica" w:hAnsi="Arial" w:cs="Arial"/>
          <w:color w:val="000000" w:themeColor="text1"/>
          <w:sz w:val="19"/>
          <w:szCs w:val="19"/>
        </w:rPr>
        <w:t>Príspevok projektu k centrám odborného vzdelávania a</w:t>
      </w:r>
      <w:r>
        <w:rPr>
          <w:rFonts w:ascii="Arial" w:eastAsia="Helvetica" w:hAnsi="Arial" w:cs="Arial"/>
          <w:color w:val="000000" w:themeColor="text1"/>
          <w:sz w:val="19"/>
          <w:szCs w:val="19"/>
        </w:rPr>
        <w:t> </w:t>
      </w:r>
      <w:r w:rsidRPr="00611D06">
        <w:rPr>
          <w:rFonts w:ascii="Arial" w:eastAsia="Helvetica" w:hAnsi="Arial" w:cs="Arial"/>
          <w:color w:val="000000" w:themeColor="text1"/>
          <w:sz w:val="19"/>
          <w:szCs w:val="19"/>
        </w:rPr>
        <w:t>prípravy</w:t>
      </w:r>
      <w:r>
        <w:rPr>
          <w:rFonts w:ascii="Arial" w:eastAsia="Helvetica" w:hAnsi="Arial" w:cs="Arial"/>
          <w:color w:val="000000" w:themeColor="text1"/>
          <w:sz w:val="19"/>
          <w:szCs w:val="19"/>
        </w:rPr>
        <w:t>.</w:t>
      </w:r>
      <w:r>
        <w:rPr>
          <w:rFonts w:ascii="Arial" w:eastAsia="Arial Unicode MS" w:hAnsi="Arial" w:cs="Arial"/>
          <w:color w:val="000000" w:themeColor="text1"/>
          <w:sz w:val="19"/>
          <w:szCs w:val="19"/>
          <w:bdr w:val="nil"/>
        </w:rPr>
        <w:t xml:space="preserve"> </w:t>
      </w:r>
    </w:p>
    <w:p w14:paraId="2F550A0D" w14:textId="77777777" w:rsidR="000A0453" w:rsidRPr="00D96F1C" w:rsidRDefault="000A0453" w:rsidP="000A0453">
      <w:pPr>
        <w:pStyle w:val="Predvolen"/>
        <w:spacing w:before="6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Hodnotiteľ priradí príslušnú bodovú hodnotu (4,2,0) v zmysle popisu aplikácie hodnotiaceho kritéria.</w:t>
      </w:r>
    </w:p>
    <w:p w14:paraId="3BD54203" w14:textId="4D58A4CF" w:rsidR="007C13C3" w:rsidRDefault="003D0A01" w:rsidP="007F5F1F">
      <w:pPr>
        <w:pStyle w:val="Predvolen"/>
        <w:spacing w:before="6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8"/>
        <w:tblW w:w="4956" w:type="pct"/>
        <w:tblLayout w:type="fixed"/>
        <w:tblLook w:val="04A0" w:firstRow="1" w:lastRow="0" w:firstColumn="1" w:lastColumn="0" w:noHBand="0" w:noVBand="1"/>
      </w:tblPr>
      <w:tblGrid>
        <w:gridCol w:w="589"/>
        <w:gridCol w:w="2214"/>
        <w:gridCol w:w="5671"/>
        <w:gridCol w:w="1371"/>
        <w:gridCol w:w="1526"/>
        <w:gridCol w:w="3622"/>
      </w:tblGrid>
      <w:tr w:rsidR="004A44D0" w:rsidRPr="00D96F1C" w14:paraId="5E622B85" w14:textId="77777777" w:rsidTr="007F5F1F">
        <w:trPr>
          <w:trHeight w:val="397"/>
        </w:trPr>
        <w:tc>
          <w:tcPr>
            <w:tcW w:w="196" w:type="pct"/>
            <w:shd w:val="clear" w:color="auto" w:fill="DEEAF6" w:themeFill="accent1" w:themeFillTint="33"/>
            <w:vAlign w:val="center"/>
          </w:tcPr>
          <w:p w14:paraId="1F1DCD11"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P.č.</w:t>
            </w:r>
          </w:p>
        </w:tc>
        <w:tc>
          <w:tcPr>
            <w:tcW w:w="738" w:type="pct"/>
            <w:shd w:val="clear" w:color="auto" w:fill="DEEAF6" w:themeFill="accent1" w:themeFillTint="33"/>
            <w:vAlign w:val="center"/>
          </w:tcPr>
          <w:p w14:paraId="5550BB20"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891" w:type="pct"/>
            <w:shd w:val="clear" w:color="auto" w:fill="DEEAF6" w:themeFill="accent1" w:themeFillTint="33"/>
            <w:vAlign w:val="center"/>
          </w:tcPr>
          <w:p w14:paraId="15278C13"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57" w:type="pct"/>
            <w:shd w:val="clear" w:color="auto" w:fill="DEEAF6" w:themeFill="accent1" w:themeFillTint="33"/>
            <w:vAlign w:val="center"/>
          </w:tcPr>
          <w:p w14:paraId="29357963"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509" w:type="pct"/>
            <w:shd w:val="clear" w:color="auto" w:fill="DEEAF6" w:themeFill="accent1" w:themeFillTint="33"/>
            <w:vAlign w:val="center"/>
          </w:tcPr>
          <w:p w14:paraId="037EA58F" w14:textId="77777777" w:rsidR="008A0B3C" w:rsidRPr="00D96F1C" w:rsidRDefault="008A0B3C" w:rsidP="008A0B3C">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208" w:type="pct"/>
            <w:shd w:val="clear" w:color="auto" w:fill="DEEAF6" w:themeFill="accent1" w:themeFillTint="33"/>
            <w:vAlign w:val="center"/>
          </w:tcPr>
          <w:p w14:paraId="2CA20337"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4A44D0" w:rsidRPr="00D96F1C" w14:paraId="2053D853" w14:textId="77777777" w:rsidTr="00A3397C">
        <w:trPr>
          <w:trHeight w:val="934"/>
        </w:trPr>
        <w:tc>
          <w:tcPr>
            <w:tcW w:w="196" w:type="pct"/>
            <w:vMerge w:val="restart"/>
            <w:tcBorders>
              <w:top w:val="single" w:sz="4" w:space="0" w:color="000000" w:themeColor="text1"/>
            </w:tcBorders>
            <w:vAlign w:val="center"/>
          </w:tcPr>
          <w:p w14:paraId="118E8CAE" w14:textId="53CBF759" w:rsidR="00194D0A" w:rsidRPr="00D96F1C" w:rsidRDefault="00194D0A" w:rsidP="00194D0A">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2.</w:t>
            </w:r>
            <w:r>
              <w:rPr>
                <w:rFonts w:ascii="Arial" w:eastAsia="Calibri" w:hAnsi="Arial" w:cs="Arial"/>
                <w:color w:val="000000" w:themeColor="text1"/>
                <w:sz w:val="19"/>
                <w:szCs w:val="19"/>
              </w:rPr>
              <w:t>4</w:t>
            </w:r>
            <w:r w:rsidRPr="00D96F1C">
              <w:rPr>
                <w:rFonts w:ascii="Arial" w:eastAsia="Calibri" w:hAnsi="Arial" w:cs="Arial"/>
                <w:color w:val="000000" w:themeColor="text1"/>
                <w:sz w:val="19"/>
                <w:szCs w:val="19"/>
              </w:rPr>
              <w:t>B</w:t>
            </w:r>
          </w:p>
        </w:tc>
        <w:tc>
          <w:tcPr>
            <w:tcW w:w="738" w:type="pct"/>
            <w:vMerge w:val="restart"/>
            <w:tcBorders>
              <w:top w:val="single" w:sz="4" w:space="0" w:color="000000" w:themeColor="text1"/>
            </w:tcBorders>
            <w:vAlign w:val="center"/>
          </w:tcPr>
          <w:p w14:paraId="24B7B6FF" w14:textId="02D5192A" w:rsidR="00194D0A" w:rsidRPr="00D96F1C" w:rsidRDefault="00194D0A" w:rsidP="00194D0A">
            <w:pPr>
              <w:spacing w:line="288" w:lineRule="auto"/>
              <w:rPr>
                <w:rFonts w:ascii="Arial" w:eastAsia="Calibri" w:hAnsi="Arial" w:cs="Arial"/>
                <w:color w:val="000000" w:themeColor="text1"/>
                <w:sz w:val="19"/>
                <w:szCs w:val="19"/>
              </w:rPr>
            </w:pPr>
            <w:r w:rsidRPr="00194D0A">
              <w:rPr>
                <w:rFonts w:ascii="Arial" w:eastAsia="Calibri" w:hAnsi="Arial" w:cs="Arial"/>
                <w:color w:val="000000" w:themeColor="text1"/>
                <w:sz w:val="19"/>
                <w:szCs w:val="19"/>
              </w:rPr>
              <w:t>Príspevok projektu k zvyšovaniu kvality a zlepšeniu infraštruktúry stredných odborných škôl</w:t>
            </w:r>
          </w:p>
        </w:tc>
        <w:tc>
          <w:tcPr>
            <w:tcW w:w="1891" w:type="pct"/>
            <w:vMerge w:val="restart"/>
            <w:tcBorders>
              <w:top w:val="single" w:sz="4" w:space="0" w:color="000000" w:themeColor="text1"/>
            </w:tcBorders>
            <w:vAlign w:val="center"/>
          </w:tcPr>
          <w:p w14:paraId="040D39A2" w14:textId="77777777" w:rsidR="00194D0A" w:rsidRPr="00F93B3F" w:rsidRDefault="00194D0A" w:rsidP="007F5F1F">
            <w:pPr>
              <w:jc w:val="both"/>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Kritérium hodnotí príspevok k zlepšeniu infraštruktúry stredných odborných škôl k nasledovnej aktivite:</w:t>
            </w:r>
          </w:p>
          <w:p w14:paraId="0A68B70C" w14:textId="77777777" w:rsidR="00194D0A" w:rsidRPr="00F93B3F" w:rsidRDefault="00194D0A" w:rsidP="009211C3">
            <w:pPr>
              <w:numPr>
                <w:ilvl w:val="0"/>
                <w:numId w:val="3"/>
              </w:numPr>
              <w:spacing w:line="264" w:lineRule="auto"/>
              <w:ind w:left="378" w:hanging="357"/>
              <w:contextualSpacing/>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 xml:space="preserve">obstaranie a modernizácia  materiálno-technického vybavenia odborných pracovísk pre praktické vyučovanie, odborný výcvik, odbornú prax, odborných dielní, odborných učební </w:t>
            </w:r>
            <w:r w:rsidRPr="00F93B3F">
              <w:rPr>
                <w:rFonts w:ascii="Arial" w:eastAsia="Times New Roman" w:hAnsi="Arial" w:cs="Arial"/>
                <w:color w:val="000000" w:themeColor="text1"/>
                <w:sz w:val="19"/>
                <w:szCs w:val="19"/>
              </w:rPr>
              <w:t>a s tým súvisiace stavebné úpravy</w:t>
            </w:r>
            <w:r w:rsidRPr="00F93B3F">
              <w:rPr>
                <w:rFonts w:ascii="Arial" w:eastAsia="Times New Roman" w:hAnsi="Arial" w:cs="Arial"/>
                <w:color w:val="000000" w:themeColor="text1"/>
                <w:sz w:val="19"/>
                <w:szCs w:val="19"/>
                <w:lang w:bidi="en-US"/>
              </w:rPr>
              <w:t>;</w:t>
            </w:r>
          </w:p>
          <w:p w14:paraId="59B5CFFC" w14:textId="6E430DDD" w:rsidR="00194D0A" w:rsidRPr="00D96F1C" w:rsidRDefault="00194D0A" w:rsidP="009211C3">
            <w:pPr>
              <w:numPr>
                <w:ilvl w:val="0"/>
                <w:numId w:val="3"/>
              </w:numPr>
              <w:spacing w:line="264" w:lineRule="auto"/>
              <w:ind w:left="378" w:hanging="357"/>
              <w:contextualSpacing/>
              <w:jc w:val="both"/>
              <w:rPr>
                <w:rFonts w:ascii="Arial" w:eastAsia="Times New Roman" w:hAnsi="Arial" w:cs="Arial"/>
                <w:color w:val="000000" w:themeColor="text1"/>
                <w:sz w:val="19"/>
                <w:szCs w:val="19"/>
              </w:rPr>
            </w:pPr>
            <w:r w:rsidRPr="00F93B3F">
              <w:rPr>
                <w:rFonts w:ascii="Arial" w:eastAsia="Times New Roman" w:hAnsi="Arial" w:cs="Arial"/>
                <w:color w:val="000000" w:themeColor="text1"/>
                <w:sz w:val="19"/>
                <w:szCs w:val="19"/>
                <w:lang w:bidi="en-US"/>
              </w:rPr>
              <w:t>obstaranie jazykových učební, knižníc, prednáškových a vyučovacích miestností</w:t>
            </w:r>
            <w:r w:rsidRPr="00F93B3F">
              <w:rPr>
                <w:rFonts w:ascii="Arial" w:eastAsia="Times New Roman" w:hAnsi="Arial" w:cs="Arial"/>
                <w:color w:val="000000" w:themeColor="text1"/>
                <w:sz w:val="19"/>
                <w:szCs w:val="19"/>
              </w:rPr>
              <w:t xml:space="preserve"> a s tým súvisiace stavebné úpravy</w:t>
            </w:r>
            <w:r w:rsidRPr="00F93B3F">
              <w:rPr>
                <w:rFonts w:ascii="Arial" w:eastAsia="Times New Roman" w:hAnsi="Arial" w:cs="Arial"/>
                <w:color w:val="000000" w:themeColor="text1"/>
                <w:sz w:val="19"/>
                <w:szCs w:val="19"/>
                <w:lang w:bidi="en-US"/>
              </w:rPr>
              <w:t>.</w:t>
            </w:r>
          </w:p>
        </w:tc>
        <w:tc>
          <w:tcPr>
            <w:tcW w:w="457" w:type="pct"/>
            <w:vMerge w:val="restart"/>
            <w:tcBorders>
              <w:top w:val="single" w:sz="4" w:space="0" w:color="000000" w:themeColor="text1"/>
            </w:tcBorders>
            <w:vAlign w:val="center"/>
          </w:tcPr>
          <w:p w14:paraId="140DE677" w14:textId="77777777" w:rsidR="00194D0A" w:rsidRPr="00D96F1C" w:rsidRDefault="00194D0A" w:rsidP="00194D0A">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D96F1C">
              <w:rPr>
                <w:rFonts w:ascii="Arial" w:eastAsia="Helvetica" w:hAnsi="Arial" w:cs="Arial"/>
                <w:color w:val="000000" w:themeColor="text1"/>
                <w:sz w:val="19"/>
                <w:szCs w:val="19"/>
              </w:rPr>
              <w:t>Bodové kritérium</w:t>
            </w:r>
          </w:p>
          <w:p w14:paraId="1EB7A597" w14:textId="77D7275C" w:rsidR="00194D0A" w:rsidRPr="00D96F1C" w:rsidRDefault="00194D0A" w:rsidP="00194D0A">
            <w:pPr>
              <w:pBdr>
                <w:top w:val="nil"/>
                <w:left w:val="nil"/>
                <w:bottom w:val="nil"/>
                <w:right w:val="nil"/>
                <w:between w:val="nil"/>
                <w:bar w:val="nil"/>
              </w:pBdr>
              <w:spacing w:line="288" w:lineRule="auto"/>
              <w:jc w:val="center"/>
              <w:rPr>
                <w:rFonts w:ascii="Arial" w:eastAsia="Calibri" w:hAnsi="Arial" w:cs="Arial"/>
                <w:color w:val="000000" w:themeColor="text1"/>
                <w:sz w:val="19"/>
                <w:szCs w:val="19"/>
              </w:rPr>
            </w:pPr>
          </w:p>
        </w:tc>
        <w:tc>
          <w:tcPr>
            <w:tcW w:w="509" w:type="pct"/>
            <w:tcBorders>
              <w:top w:val="single" w:sz="4" w:space="0" w:color="000000" w:themeColor="text1"/>
              <w:bottom w:val="single" w:sz="4" w:space="0" w:color="auto"/>
            </w:tcBorders>
            <w:vAlign w:val="center"/>
          </w:tcPr>
          <w:p w14:paraId="0658554B" w14:textId="1BCD50E8" w:rsidR="00194D0A" w:rsidRPr="00D96F1C" w:rsidRDefault="00194D0A" w:rsidP="00194D0A">
            <w:pPr>
              <w:spacing w:line="288" w:lineRule="auto"/>
              <w:jc w:val="center"/>
              <w:rPr>
                <w:rFonts w:ascii="Arial" w:eastAsia="Calibri" w:hAnsi="Arial" w:cs="Arial"/>
                <w:color w:val="000000" w:themeColor="text1"/>
                <w:sz w:val="19"/>
                <w:szCs w:val="19"/>
              </w:rPr>
            </w:pPr>
            <w:r w:rsidRPr="00D96F1C">
              <w:rPr>
                <w:rFonts w:ascii="Arial" w:eastAsia="Helvetica" w:hAnsi="Arial" w:cs="Arial"/>
                <w:color w:val="000000" w:themeColor="text1"/>
                <w:sz w:val="19"/>
                <w:szCs w:val="19"/>
                <w:u w:color="000000"/>
              </w:rPr>
              <w:t>4</w:t>
            </w:r>
          </w:p>
        </w:tc>
        <w:tc>
          <w:tcPr>
            <w:tcW w:w="1208" w:type="pct"/>
            <w:tcBorders>
              <w:top w:val="single" w:sz="4" w:space="0" w:color="000000" w:themeColor="text1"/>
              <w:bottom w:val="single" w:sz="4" w:space="0" w:color="auto"/>
            </w:tcBorders>
            <w:vAlign w:val="center"/>
          </w:tcPr>
          <w:p w14:paraId="05CCE402" w14:textId="19805736" w:rsidR="00194D0A" w:rsidRPr="00D96F1C" w:rsidRDefault="00194D0A" w:rsidP="00A3397C">
            <w:pPr>
              <w:jc w:val="both"/>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Projekt prispieva k 2 oblastiam.</w:t>
            </w:r>
          </w:p>
        </w:tc>
      </w:tr>
      <w:tr w:rsidR="004A44D0" w:rsidRPr="00D96F1C" w14:paraId="068BD5F0" w14:textId="77777777" w:rsidTr="00A3397C">
        <w:trPr>
          <w:trHeight w:val="935"/>
        </w:trPr>
        <w:tc>
          <w:tcPr>
            <w:tcW w:w="196" w:type="pct"/>
            <w:vMerge/>
            <w:vAlign w:val="center"/>
          </w:tcPr>
          <w:p w14:paraId="22AB337A" w14:textId="1B18A391" w:rsidR="00194D0A" w:rsidRPr="00D96F1C" w:rsidRDefault="00194D0A" w:rsidP="00194D0A">
            <w:pPr>
              <w:spacing w:line="288" w:lineRule="auto"/>
              <w:jc w:val="center"/>
              <w:rPr>
                <w:rFonts w:ascii="Arial" w:eastAsia="Calibri" w:hAnsi="Arial" w:cs="Arial"/>
                <w:color w:val="000000" w:themeColor="text1"/>
                <w:sz w:val="19"/>
                <w:szCs w:val="19"/>
              </w:rPr>
            </w:pPr>
          </w:p>
        </w:tc>
        <w:tc>
          <w:tcPr>
            <w:tcW w:w="738" w:type="pct"/>
            <w:vMerge/>
            <w:vAlign w:val="center"/>
          </w:tcPr>
          <w:p w14:paraId="1CE285F2"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1891" w:type="pct"/>
            <w:vMerge/>
            <w:vAlign w:val="center"/>
          </w:tcPr>
          <w:p w14:paraId="3939585A" w14:textId="77777777" w:rsidR="00194D0A" w:rsidRPr="00D96F1C" w:rsidRDefault="00194D0A" w:rsidP="00194D0A">
            <w:pPr>
              <w:spacing w:line="288" w:lineRule="auto"/>
              <w:rPr>
                <w:rFonts w:ascii="Arial" w:eastAsia="Times New Roman" w:hAnsi="Arial" w:cs="Arial"/>
                <w:color w:val="000000" w:themeColor="text1"/>
                <w:sz w:val="19"/>
                <w:szCs w:val="19"/>
                <w:lang w:bidi="en-US"/>
              </w:rPr>
            </w:pPr>
          </w:p>
        </w:tc>
        <w:tc>
          <w:tcPr>
            <w:tcW w:w="457" w:type="pct"/>
            <w:vMerge/>
            <w:vAlign w:val="center"/>
          </w:tcPr>
          <w:p w14:paraId="67FF3A74" w14:textId="77777777" w:rsidR="00194D0A" w:rsidRPr="00D96F1C" w:rsidRDefault="00194D0A" w:rsidP="00194D0A">
            <w:pPr>
              <w:pBdr>
                <w:top w:val="nil"/>
                <w:left w:val="nil"/>
                <w:bottom w:val="nil"/>
                <w:right w:val="nil"/>
                <w:between w:val="nil"/>
                <w:bar w:val="nil"/>
              </w:pBdr>
              <w:spacing w:line="288" w:lineRule="auto"/>
              <w:jc w:val="center"/>
              <w:rPr>
                <w:rFonts w:ascii="Arial" w:eastAsia="Calibri" w:hAnsi="Arial" w:cs="Arial"/>
                <w:color w:val="000000" w:themeColor="text1"/>
                <w:sz w:val="19"/>
                <w:szCs w:val="19"/>
              </w:rPr>
            </w:pPr>
          </w:p>
        </w:tc>
        <w:tc>
          <w:tcPr>
            <w:tcW w:w="509" w:type="pct"/>
            <w:tcBorders>
              <w:top w:val="single" w:sz="4" w:space="0" w:color="auto"/>
              <w:bottom w:val="single" w:sz="4" w:space="0" w:color="auto"/>
            </w:tcBorders>
            <w:vAlign w:val="center"/>
          </w:tcPr>
          <w:p w14:paraId="4572521A" w14:textId="2304C4BB" w:rsidR="00194D0A" w:rsidRPr="00D96F1C" w:rsidRDefault="00194D0A" w:rsidP="00194D0A">
            <w:pPr>
              <w:spacing w:line="288" w:lineRule="auto"/>
              <w:jc w:val="center"/>
              <w:rPr>
                <w:rFonts w:ascii="Arial" w:eastAsia="Calibri" w:hAnsi="Arial" w:cs="Arial"/>
                <w:color w:val="000000" w:themeColor="text1"/>
                <w:sz w:val="19"/>
                <w:szCs w:val="19"/>
              </w:rPr>
            </w:pPr>
            <w:r w:rsidRPr="00D96F1C">
              <w:rPr>
                <w:rFonts w:ascii="Arial" w:eastAsia="Helvetica" w:hAnsi="Arial" w:cs="Arial"/>
                <w:color w:val="000000" w:themeColor="text1"/>
                <w:sz w:val="19"/>
                <w:szCs w:val="19"/>
                <w:u w:color="000000"/>
              </w:rPr>
              <w:t>0</w:t>
            </w:r>
          </w:p>
        </w:tc>
        <w:tc>
          <w:tcPr>
            <w:tcW w:w="1208" w:type="pct"/>
            <w:tcBorders>
              <w:top w:val="single" w:sz="4" w:space="0" w:color="auto"/>
              <w:bottom w:val="single" w:sz="4" w:space="0" w:color="auto"/>
            </w:tcBorders>
            <w:vAlign w:val="center"/>
          </w:tcPr>
          <w:p w14:paraId="4DC480BE" w14:textId="1FFC05E6" w:rsidR="00194D0A" w:rsidRPr="00D96F1C" w:rsidRDefault="00194D0A" w:rsidP="007F5F1F">
            <w:pPr>
              <w:spacing w:line="288" w:lineRule="auto"/>
              <w:ind w:left="25" w:hanging="10"/>
              <w:jc w:val="both"/>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Projekt prispieva k 1 z oblastí.</w:t>
            </w:r>
          </w:p>
        </w:tc>
      </w:tr>
    </w:tbl>
    <w:p w14:paraId="59CAE61E" w14:textId="77777777" w:rsidR="00003EAE" w:rsidRDefault="00003EAE" w:rsidP="008836B7">
      <w:pPr>
        <w:pStyle w:val="Predvolen"/>
        <w:spacing w:line="288" w:lineRule="auto"/>
        <w:ind w:right="-2"/>
        <w:jc w:val="both"/>
        <w:rPr>
          <w:rFonts w:ascii="Arial" w:hAnsi="Arial" w:cs="Arial"/>
          <w:color w:val="000000" w:themeColor="text1"/>
          <w:sz w:val="19"/>
          <w:szCs w:val="19"/>
          <w:lang w:val="sk-SK"/>
        </w:rPr>
      </w:pPr>
    </w:p>
    <w:p w14:paraId="3FA11EA5" w14:textId="15FEC5F2" w:rsidR="003D0A01" w:rsidRPr="00D96F1C" w:rsidRDefault="003D0A01" w:rsidP="005A7C9C">
      <w:pPr>
        <w:pStyle w:val="Predvolen"/>
        <w:spacing w:line="288" w:lineRule="auto"/>
        <w:ind w:right="-2"/>
        <w:jc w:val="both"/>
        <w:rPr>
          <w:rFonts w:ascii="Arial" w:eastAsia="Helvetica Neue Light" w:hAnsi="Arial" w:cs="Arial"/>
          <w:color w:val="000000" w:themeColor="text1"/>
          <w:sz w:val="19"/>
          <w:szCs w:val="19"/>
          <w:lang w:val="sk-SK"/>
        </w:rPr>
      </w:pPr>
      <w:r w:rsidRPr="00D96F1C">
        <w:rPr>
          <w:rFonts w:ascii="Arial" w:hAnsi="Arial" w:cs="Arial"/>
          <w:color w:val="000000" w:themeColor="text1"/>
          <w:sz w:val="19"/>
          <w:szCs w:val="19"/>
          <w:lang w:val="sk-SK"/>
        </w:rPr>
        <w:t>Hodnotiteľ posudzuje najmä informácie uvedené v</w:t>
      </w:r>
      <w:r w:rsidR="00481A69">
        <w:rPr>
          <w:rFonts w:ascii="Arial" w:hAnsi="Arial" w:cs="Arial"/>
          <w:color w:val="000000" w:themeColor="text1"/>
          <w:sz w:val="19"/>
          <w:szCs w:val="19"/>
          <w:lang w:val="sk-SK"/>
        </w:rPr>
        <w:t> </w:t>
      </w:r>
      <w:r w:rsidRPr="00D96F1C">
        <w:rPr>
          <w:rFonts w:ascii="Arial" w:hAnsi="Arial" w:cs="Arial"/>
          <w:color w:val="000000" w:themeColor="text1"/>
          <w:sz w:val="19"/>
          <w:szCs w:val="19"/>
          <w:lang w:val="sk-SK"/>
        </w:rPr>
        <w:t>častiach</w:t>
      </w:r>
      <w:r w:rsidR="00481A69">
        <w:rPr>
          <w:rFonts w:ascii="Arial" w:hAnsi="Arial" w:cs="Arial"/>
          <w:color w:val="000000" w:themeColor="text1"/>
          <w:sz w:val="19"/>
          <w:szCs w:val="19"/>
          <w:lang w:val="sk-SK"/>
        </w:rPr>
        <w:t xml:space="preserve"> ŽoNFP</w:t>
      </w:r>
      <w:r w:rsidRPr="00D96F1C">
        <w:rPr>
          <w:rFonts w:ascii="Arial" w:hAnsi="Arial" w:cs="Arial"/>
          <w:color w:val="000000" w:themeColor="text1"/>
          <w:sz w:val="19"/>
          <w:szCs w:val="19"/>
          <w:lang w:val="sk-SK"/>
        </w:rPr>
        <w:t>: 7. Popis projektu</w:t>
      </w:r>
      <w:r w:rsidR="00B05C1E">
        <w:rPr>
          <w:rFonts w:ascii="Arial" w:hAnsi="Arial" w:cs="Arial"/>
          <w:color w:val="000000" w:themeColor="text1"/>
          <w:sz w:val="19"/>
          <w:szCs w:val="19"/>
          <w:lang w:val="sk-SK"/>
        </w:rPr>
        <w:t>.</w:t>
      </w:r>
    </w:p>
    <w:p w14:paraId="23216A7F" w14:textId="7B2FD947" w:rsidR="003D0A01" w:rsidRPr="00D96F1C" w:rsidRDefault="003D0A01" w:rsidP="005A7C9C">
      <w:pPr>
        <w:pStyle w:val="Predvolen"/>
        <w:spacing w:before="125" w:line="288" w:lineRule="auto"/>
        <w:ind w:right="-2"/>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 xml:space="preserve">Hodnotiteľ posudzuje mieru príspevku projektu k zlepšeniu infraštruktúry stredných odobrných škôl (bez </w:t>
      </w:r>
      <w:r w:rsidR="00D113C3" w:rsidRPr="00D96F1C">
        <w:rPr>
          <w:rFonts w:ascii="Arial" w:hAnsi="Arial" w:cs="Arial"/>
          <w:color w:val="000000" w:themeColor="text1"/>
          <w:sz w:val="19"/>
          <w:szCs w:val="19"/>
          <w:lang w:val="sk-SK"/>
        </w:rPr>
        <w:t>označenia ako</w:t>
      </w:r>
      <w:r w:rsidRPr="00D96F1C">
        <w:rPr>
          <w:rFonts w:ascii="Arial" w:hAnsi="Arial" w:cs="Arial"/>
          <w:color w:val="000000" w:themeColor="text1"/>
          <w:sz w:val="19"/>
          <w:szCs w:val="19"/>
          <w:lang w:val="sk-SK"/>
        </w:rPr>
        <w:t xml:space="preserve"> COVP) pričom v zmysle nižšie uvedených oblastí identifikuje tie oblasti v rámci ktorých sú realizované aktivity projektu:</w:t>
      </w:r>
    </w:p>
    <w:p w14:paraId="4A0F5527" w14:textId="01450619" w:rsidR="00DD14FC" w:rsidRDefault="00DD14FC" w:rsidP="009211C3">
      <w:pPr>
        <w:numPr>
          <w:ilvl w:val="0"/>
          <w:numId w:val="3"/>
        </w:numPr>
        <w:spacing w:before="120" w:after="120" w:line="288" w:lineRule="auto"/>
        <w:ind w:left="714" w:hanging="357"/>
        <w:contextualSpacing/>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 xml:space="preserve">obstaranie a modernizácia  materiálno-technického vybavenia odborných pracovísk pre praktické vyučovanie, odborný výcvik, odbornú prax, odborných dielní, odborných učební </w:t>
      </w:r>
      <w:r w:rsidRPr="00F93B3F">
        <w:rPr>
          <w:rFonts w:ascii="Arial" w:eastAsia="Times New Roman" w:hAnsi="Arial" w:cs="Arial"/>
          <w:color w:val="000000" w:themeColor="text1"/>
          <w:sz w:val="19"/>
          <w:szCs w:val="19"/>
        </w:rPr>
        <w:t>a s tým súvisiace stavebné úpravy</w:t>
      </w:r>
      <w:r>
        <w:rPr>
          <w:rFonts w:ascii="Arial" w:eastAsia="Times New Roman" w:hAnsi="Arial" w:cs="Arial"/>
          <w:color w:val="000000" w:themeColor="text1"/>
          <w:sz w:val="19"/>
          <w:szCs w:val="19"/>
          <w:lang w:bidi="en-US"/>
        </w:rPr>
        <w:t>,</w:t>
      </w:r>
    </w:p>
    <w:p w14:paraId="57BA22E0" w14:textId="494288F7" w:rsidR="00DD14FC" w:rsidRPr="00DD14FC" w:rsidRDefault="00DD14FC" w:rsidP="009211C3">
      <w:pPr>
        <w:numPr>
          <w:ilvl w:val="0"/>
          <w:numId w:val="3"/>
        </w:numPr>
        <w:spacing w:before="120" w:after="120" w:line="288" w:lineRule="auto"/>
        <w:ind w:left="714" w:hanging="357"/>
        <w:contextualSpacing/>
        <w:jc w:val="both"/>
        <w:rPr>
          <w:rFonts w:ascii="Arial" w:eastAsia="Times New Roman" w:hAnsi="Arial" w:cs="Arial"/>
          <w:color w:val="000000" w:themeColor="text1"/>
          <w:sz w:val="19"/>
          <w:szCs w:val="19"/>
          <w:lang w:bidi="en-US"/>
        </w:rPr>
      </w:pPr>
      <w:r w:rsidRPr="00DD14FC">
        <w:rPr>
          <w:rFonts w:ascii="Arial" w:eastAsia="Times New Roman" w:hAnsi="Arial" w:cs="Arial"/>
          <w:color w:val="000000" w:themeColor="text1"/>
          <w:sz w:val="19"/>
          <w:szCs w:val="19"/>
          <w:lang w:bidi="en-US"/>
        </w:rPr>
        <w:t>obstaranie jazykových učební, knižníc, prednáškových a vyučovacích miestností</w:t>
      </w:r>
      <w:r w:rsidRPr="00DD14FC">
        <w:rPr>
          <w:rFonts w:ascii="Arial" w:eastAsia="Times New Roman" w:hAnsi="Arial" w:cs="Arial"/>
          <w:color w:val="000000" w:themeColor="text1"/>
          <w:sz w:val="19"/>
          <w:szCs w:val="19"/>
        </w:rPr>
        <w:t xml:space="preserve"> a s tým súvisiace stavebné úpravy</w:t>
      </w:r>
      <w:r w:rsidRPr="00DD14FC">
        <w:rPr>
          <w:rFonts w:ascii="Arial" w:eastAsia="Times New Roman" w:hAnsi="Arial" w:cs="Arial"/>
          <w:color w:val="000000" w:themeColor="text1"/>
          <w:sz w:val="19"/>
          <w:szCs w:val="19"/>
          <w:lang w:bidi="en-US"/>
        </w:rPr>
        <w:t>.</w:t>
      </w:r>
    </w:p>
    <w:p w14:paraId="63286A4F" w14:textId="2D1D0976" w:rsidR="006D6CB9" w:rsidRPr="006D6CB9" w:rsidRDefault="006D6CB9" w:rsidP="006D6CB9">
      <w:pPr>
        <w:rPr>
          <w:rFonts w:ascii="Arial" w:eastAsia="Arial Unicode MS" w:hAnsi="Arial" w:cs="Arial"/>
          <w:color w:val="000000" w:themeColor="text1"/>
          <w:sz w:val="19"/>
          <w:szCs w:val="19"/>
          <w:bdr w:val="nil"/>
        </w:rPr>
      </w:pPr>
      <w:r w:rsidRPr="00657401">
        <w:rPr>
          <w:rFonts w:ascii="Arial" w:eastAsia="Arial Unicode MS" w:hAnsi="Arial" w:cs="Arial"/>
          <w:color w:val="000000" w:themeColor="text1"/>
          <w:sz w:val="19"/>
          <w:szCs w:val="19"/>
          <w:bdr w:val="nil"/>
        </w:rPr>
        <w:t xml:space="preserve">Hodnotiteľ vyhodnocuje 2.4 </w:t>
      </w:r>
      <w:r w:rsidR="00657401">
        <w:rPr>
          <w:rFonts w:ascii="Arial" w:eastAsia="Arial Unicode MS" w:hAnsi="Arial" w:cs="Arial"/>
          <w:color w:val="000000" w:themeColor="text1"/>
          <w:sz w:val="19"/>
          <w:szCs w:val="19"/>
          <w:bdr w:val="nil"/>
        </w:rPr>
        <w:t>B</w:t>
      </w:r>
      <w:r w:rsidR="00657401" w:rsidRPr="00657401">
        <w:rPr>
          <w:rFonts w:ascii="Arial" w:eastAsia="Arial Unicode MS" w:hAnsi="Arial" w:cs="Arial"/>
          <w:color w:val="000000" w:themeColor="text1"/>
          <w:sz w:val="19"/>
          <w:szCs w:val="19"/>
          <w:bdr w:val="nil"/>
        </w:rPr>
        <w:t> </w:t>
      </w:r>
      <w:r w:rsidRPr="00657401">
        <w:rPr>
          <w:rFonts w:ascii="Arial" w:eastAsia="Arial Unicode MS" w:hAnsi="Arial" w:cs="Arial"/>
          <w:color w:val="000000" w:themeColor="text1"/>
          <w:sz w:val="19"/>
          <w:szCs w:val="19"/>
          <w:bdr w:val="nil"/>
        </w:rPr>
        <w:t xml:space="preserve">v prípade, ak hodnotiteľ vyhodnotil </w:t>
      </w:r>
      <w:r w:rsidR="00657401">
        <w:rPr>
          <w:rFonts w:ascii="Arial" w:eastAsia="Arial Unicode MS" w:hAnsi="Arial" w:cs="Arial"/>
          <w:color w:val="000000" w:themeColor="text1"/>
          <w:sz w:val="19"/>
          <w:szCs w:val="19"/>
          <w:bdr w:val="nil"/>
        </w:rPr>
        <w:t>0</w:t>
      </w:r>
      <w:r w:rsidR="00657401" w:rsidRPr="00657401">
        <w:rPr>
          <w:rFonts w:ascii="Arial" w:eastAsia="Arial Unicode MS" w:hAnsi="Arial" w:cs="Arial"/>
          <w:color w:val="000000" w:themeColor="text1"/>
          <w:sz w:val="19"/>
          <w:szCs w:val="19"/>
          <w:bdr w:val="nil"/>
        </w:rPr>
        <w:t xml:space="preserve"> </w:t>
      </w:r>
      <w:r w:rsidRPr="00657401">
        <w:rPr>
          <w:rFonts w:ascii="Arial" w:eastAsia="Arial Unicode MS" w:hAnsi="Arial" w:cs="Arial"/>
          <w:color w:val="000000" w:themeColor="text1"/>
          <w:sz w:val="19"/>
          <w:szCs w:val="19"/>
          <w:bdr w:val="nil"/>
        </w:rPr>
        <w:t xml:space="preserve">bodmi kritérium 1.5 </w:t>
      </w:r>
      <w:r w:rsidRPr="00657401">
        <w:rPr>
          <w:rFonts w:ascii="Arial" w:eastAsia="Helvetica" w:hAnsi="Arial" w:cs="Arial"/>
          <w:color w:val="000000" w:themeColor="text1"/>
          <w:sz w:val="19"/>
          <w:szCs w:val="19"/>
        </w:rPr>
        <w:t>Príspevok projektu k centrám odborného vzdelávania a prípravy.</w:t>
      </w:r>
      <w:r w:rsidRPr="006D6CB9">
        <w:rPr>
          <w:rFonts w:ascii="Arial" w:eastAsia="Arial Unicode MS" w:hAnsi="Arial" w:cs="Arial"/>
          <w:color w:val="000000" w:themeColor="text1"/>
          <w:sz w:val="19"/>
          <w:szCs w:val="19"/>
          <w:bdr w:val="nil"/>
        </w:rPr>
        <w:t xml:space="preserve"> </w:t>
      </w:r>
    </w:p>
    <w:p w14:paraId="726BAA75" w14:textId="1AD8CDC2" w:rsidR="003363C7" w:rsidRPr="00DD14FC" w:rsidRDefault="003D0A01" w:rsidP="005A7C9C">
      <w:pPr>
        <w:pStyle w:val="Predvolen"/>
        <w:spacing w:before="125" w:line="288" w:lineRule="auto"/>
        <w:ind w:right="-2"/>
        <w:jc w:val="both"/>
        <w:rPr>
          <w:rFonts w:ascii="Arial" w:eastAsia="Times New Roman" w:hAnsi="Arial" w:cs="Arial"/>
          <w:color w:val="000000" w:themeColor="text1"/>
          <w:sz w:val="19"/>
          <w:szCs w:val="19"/>
          <w:lang w:bidi="en-US"/>
        </w:rPr>
      </w:pPr>
      <w:r w:rsidRPr="00D96F1C">
        <w:rPr>
          <w:rFonts w:ascii="Arial" w:hAnsi="Arial" w:cs="Arial"/>
          <w:color w:val="000000" w:themeColor="text1"/>
          <w:sz w:val="19"/>
          <w:szCs w:val="19"/>
          <w:lang w:val="sk-SK"/>
        </w:rPr>
        <w:t xml:space="preserve">Hodnotiteľ priradí príslušnú bodovú hodnotu (4,0) v zmysle popisu aplikácie hodnotiaceho kritéria. </w:t>
      </w:r>
    </w:p>
    <w:p w14:paraId="76913619" w14:textId="2BA4E22A" w:rsidR="007C13C3" w:rsidRDefault="003D0A01" w:rsidP="008836B7">
      <w:pPr>
        <w:pStyle w:val="Predvolen"/>
        <w:spacing w:before="125" w:line="288" w:lineRule="auto"/>
        <w:ind w:right="-2"/>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347428FC" w14:textId="25D6E5BC" w:rsidR="007F5F1F" w:rsidRDefault="007F5F1F" w:rsidP="008836B7">
      <w:pPr>
        <w:pStyle w:val="Predvolen"/>
        <w:spacing w:before="125" w:line="288" w:lineRule="auto"/>
        <w:ind w:right="-2"/>
        <w:jc w:val="both"/>
        <w:rPr>
          <w:rFonts w:ascii="Arial" w:hAnsi="Arial" w:cs="Arial"/>
          <w:color w:val="000000" w:themeColor="text1"/>
          <w:sz w:val="19"/>
          <w:szCs w:val="19"/>
          <w:lang w:val="sk-SK"/>
        </w:rPr>
      </w:pPr>
    </w:p>
    <w:p w14:paraId="40382501" w14:textId="22D35653" w:rsidR="00E27AD8" w:rsidRDefault="00E27AD8" w:rsidP="008836B7">
      <w:pPr>
        <w:pStyle w:val="Predvolen"/>
        <w:spacing w:before="125" w:line="288" w:lineRule="auto"/>
        <w:ind w:right="-2"/>
        <w:jc w:val="both"/>
        <w:rPr>
          <w:rFonts w:ascii="Arial" w:hAnsi="Arial" w:cs="Arial"/>
          <w:color w:val="000000" w:themeColor="text1"/>
          <w:sz w:val="19"/>
          <w:szCs w:val="19"/>
          <w:lang w:val="sk-SK"/>
        </w:rPr>
      </w:pPr>
    </w:p>
    <w:p w14:paraId="20A384FF" w14:textId="77777777" w:rsidR="00067267" w:rsidRPr="00D96F1C" w:rsidRDefault="00067267" w:rsidP="008836B7">
      <w:pPr>
        <w:pStyle w:val="Predvolen"/>
        <w:spacing w:before="125" w:line="288" w:lineRule="auto"/>
        <w:ind w:right="-2"/>
        <w:jc w:val="both"/>
        <w:rPr>
          <w:rFonts w:ascii="Arial" w:hAnsi="Arial" w:cs="Arial"/>
          <w:color w:val="000000" w:themeColor="text1"/>
          <w:sz w:val="19"/>
          <w:szCs w:val="19"/>
          <w:lang w:val="sk-SK"/>
        </w:rPr>
      </w:pPr>
    </w:p>
    <w:tbl>
      <w:tblPr>
        <w:tblStyle w:val="TableGrid8"/>
        <w:tblW w:w="5000" w:type="pct"/>
        <w:tblLayout w:type="fixed"/>
        <w:tblLook w:val="04A0" w:firstRow="1" w:lastRow="0" w:firstColumn="1" w:lastColumn="0" w:noHBand="0" w:noVBand="1"/>
      </w:tblPr>
      <w:tblGrid>
        <w:gridCol w:w="584"/>
        <w:gridCol w:w="2429"/>
        <w:gridCol w:w="4650"/>
        <w:gridCol w:w="1370"/>
        <w:gridCol w:w="1543"/>
        <w:gridCol w:w="4550"/>
      </w:tblGrid>
      <w:tr w:rsidR="00617027" w:rsidRPr="00D96F1C" w14:paraId="2B70CD08" w14:textId="77777777" w:rsidTr="00617027">
        <w:trPr>
          <w:trHeight w:val="397"/>
        </w:trPr>
        <w:tc>
          <w:tcPr>
            <w:tcW w:w="193" w:type="pct"/>
            <w:shd w:val="clear" w:color="auto" w:fill="DEEAF6" w:themeFill="accent1" w:themeFillTint="33"/>
            <w:vAlign w:val="center"/>
          </w:tcPr>
          <w:p w14:paraId="40A46CDB"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lastRenderedPageBreak/>
              <w:t>P.č.</w:t>
            </w:r>
          </w:p>
        </w:tc>
        <w:tc>
          <w:tcPr>
            <w:tcW w:w="803" w:type="pct"/>
            <w:shd w:val="clear" w:color="auto" w:fill="DEEAF6" w:themeFill="accent1" w:themeFillTint="33"/>
            <w:vAlign w:val="center"/>
          </w:tcPr>
          <w:p w14:paraId="7EF0E1C7"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537" w:type="pct"/>
            <w:shd w:val="clear" w:color="auto" w:fill="DEEAF6" w:themeFill="accent1" w:themeFillTint="33"/>
            <w:vAlign w:val="center"/>
          </w:tcPr>
          <w:p w14:paraId="7A12866D"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53" w:type="pct"/>
            <w:shd w:val="clear" w:color="auto" w:fill="DEEAF6" w:themeFill="accent1" w:themeFillTint="33"/>
            <w:vAlign w:val="center"/>
          </w:tcPr>
          <w:p w14:paraId="33BBFC9C"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510" w:type="pct"/>
            <w:shd w:val="clear" w:color="auto" w:fill="DEEAF6" w:themeFill="accent1" w:themeFillTint="33"/>
            <w:vAlign w:val="center"/>
          </w:tcPr>
          <w:p w14:paraId="4DD6ADA2" w14:textId="77777777" w:rsidR="008A0B3C" w:rsidRPr="00D96F1C" w:rsidRDefault="008A0B3C" w:rsidP="008A0B3C">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504" w:type="pct"/>
            <w:shd w:val="clear" w:color="auto" w:fill="DEEAF6" w:themeFill="accent1" w:themeFillTint="33"/>
            <w:vAlign w:val="center"/>
          </w:tcPr>
          <w:p w14:paraId="3FD00C33"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617027" w:rsidRPr="00D96F1C" w14:paraId="5F1B689A" w14:textId="77777777" w:rsidTr="007F5F1F">
        <w:trPr>
          <w:trHeight w:val="715"/>
        </w:trPr>
        <w:tc>
          <w:tcPr>
            <w:tcW w:w="193" w:type="pct"/>
            <w:vMerge w:val="restart"/>
            <w:tcBorders>
              <w:top w:val="single" w:sz="4" w:space="0" w:color="auto"/>
            </w:tcBorders>
            <w:vAlign w:val="center"/>
          </w:tcPr>
          <w:p w14:paraId="2A0CB23D" w14:textId="1242ED40" w:rsidR="008E1F5D" w:rsidRPr="00D96F1C" w:rsidRDefault="008E1F5D" w:rsidP="008E1F5D">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2.</w:t>
            </w:r>
            <w:r>
              <w:rPr>
                <w:rFonts w:ascii="Arial" w:eastAsia="Calibri" w:hAnsi="Arial" w:cs="Arial"/>
                <w:color w:val="000000" w:themeColor="text1"/>
                <w:sz w:val="19"/>
                <w:szCs w:val="19"/>
              </w:rPr>
              <w:t>5</w:t>
            </w:r>
          </w:p>
        </w:tc>
        <w:tc>
          <w:tcPr>
            <w:tcW w:w="803" w:type="pct"/>
            <w:vMerge w:val="restart"/>
            <w:tcBorders>
              <w:top w:val="single" w:sz="4" w:space="0" w:color="auto"/>
            </w:tcBorders>
            <w:vAlign w:val="center"/>
          </w:tcPr>
          <w:p w14:paraId="441EA920" w14:textId="0BCD7CD3" w:rsidR="008E1F5D" w:rsidRPr="00D96F1C" w:rsidRDefault="008E1F5D" w:rsidP="007F5F1F">
            <w:pPr>
              <w:spacing w:line="288" w:lineRule="auto"/>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Príspevok k sociálnym aspektom stredného odborného vzdelávania</w:t>
            </w:r>
          </w:p>
        </w:tc>
        <w:tc>
          <w:tcPr>
            <w:tcW w:w="1537" w:type="pct"/>
            <w:vMerge w:val="restart"/>
            <w:tcBorders>
              <w:top w:val="single" w:sz="4" w:space="0" w:color="auto"/>
            </w:tcBorders>
            <w:vAlign w:val="center"/>
          </w:tcPr>
          <w:p w14:paraId="097D20C8" w14:textId="77777777" w:rsidR="008E1F5D" w:rsidRPr="00F93B3F" w:rsidRDefault="008E1F5D" w:rsidP="007F5F1F">
            <w:pPr>
              <w:spacing w:line="288" w:lineRule="auto"/>
              <w:jc w:val="both"/>
              <w:rPr>
                <w:rFonts w:ascii="Arial" w:eastAsia="Times New Roman" w:hAnsi="Arial" w:cs="Arial"/>
                <w:strike/>
                <w:color w:val="000000" w:themeColor="text1"/>
                <w:sz w:val="19"/>
                <w:szCs w:val="19"/>
                <w:lang w:bidi="en-US"/>
              </w:rPr>
            </w:pPr>
            <w:r w:rsidRPr="00F93B3F">
              <w:rPr>
                <w:rFonts w:ascii="Arial" w:eastAsia="Calibri" w:hAnsi="Arial" w:cs="Arial"/>
                <w:color w:val="000000" w:themeColor="text1"/>
                <w:sz w:val="19"/>
                <w:szCs w:val="19"/>
              </w:rPr>
              <w:t>Kritérium hodnotí príspevok projektu k:</w:t>
            </w:r>
          </w:p>
          <w:p w14:paraId="205F3D26" w14:textId="77777777" w:rsidR="008E1F5D" w:rsidRPr="00F93B3F" w:rsidRDefault="008E1F5D" w:rsidP="009211C3">
            <w:pPr>
              <w:numPr>
                <w:ilvl w:val="0"/>
                <w:numId w:val="3"/>
              </w:numPr>
              <w:spacing w:line="288" w:lineRule="auto"/>
              <w:ind w:left="389"/>
              <w:jc w:val="both"/>
              <w:rPr>
                <w:rFonts w:ascii="Arial" w:eastAsia="Calibri" w:hAnsi="Arial" w:cs="Arial"/>
                <w:color w:val="000000" w:themeColor="text1"/>
                <w:sz w:val="19"/>
                <w:szCs w:val="19"/>
              </w:rPr>
            </w:pPr>
            <w:r w:rsidRPr="00F93B3F">
              <w:rPr>
                <w:rFonts w:ascii="Arial" w:eastAsia="Times New Roman" w:hAnsi="Arial" w:cs="Arial"/>
                <w:color w:val="000000" w:themeColor="text1"/>
                <w:sz w:val="19"/>
                <w:szCs w:val="19"/>
                <w:lang w:bidi="en-US"/>
              </w:rPr>
              <w:t xml:space="preserve">k vytváraniu a rozvoju centier celoživotného vzdelávania a ich sprístupnenie pre verejnosť a poskytovateľom celoživotného vzdelávania; </w:t>
            </w:r>
          </w:p>
          <w:p w14:paraId="674AF7BB" w14:textId="00B99FE5" w:rsidR="008E1F5D" w:rsidRPr="00D96F1C" w:rsidRDefault="008E1F5D" w:rsidP="009211C3">
            <w:pPr>
              <w:numPr>
                <w:ilvl w:val="0"/>
                <w:numId w:val="3"/>
              </w:numPr>
              <w:spacing w:line="288" w:lineRule="auto"/>
              <w:ind w:left="389"/>
              <w:jc w:val="both"/>
              <w:rPr>
                <w:rFonts w:ascii="Arial" w:eastAsia="Calibri" w:hAnsi="Arial" w:cs="Arial"/>
                <w:color w:val="000000" w:themeColor="text1"/>
                <w:sz w:val="19"/>
                <w:szCs w:val="19"/>
              </w:rPr>
            </w:pPr>
            <w:r w:rsidRPr="00F93B3F">
              <w:rPr>
                <w:rFonts w:ascii="Arial" w:eastAsia="Times New Roman" w:hAnsi="Arial" w:cs="Arial"/>
                <w:color w:val="000000" w:themeColor="text1"/>
                <w:sz w:val="19"/>
                <w:szCs w:val="19"/>
                <w:lang w:bidi="en-US"/>
              </w:rPr>
              <w:t>vytvorenie podmienok na zvýšenie počtu žiakov zúčastňujúcich sa praktického vyučovania priamo u zamestnávateľa a spoločných modelov ďalšieho vzdelávania.</w:t>
            </w:r>
          </w:p>
        </w:tc>
        <w:tc>
          <w:tcPr>
            <w:tcW w:w="453" w:type="pct"/>
            <w:vMerge w:val="restart"/>
            <w:tcBorders>
              <w:top w:val="single" w:sz="4" w:space="0" w:color="auto"/>
            </w:tcBorders>
            <w:vAlign w:val="center"/>
          </w:tcPr>
          <w:p w14:paraId="481A5ED6" w14:textId="7B273DAC" w:rsidR="008E1F5D" w:rsidRPr="00D96F1C" w:rsidRDefault="008E1F5D" w:rsidP="007F5F1F">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D96F1C">
              <w:rPr>
                <w:rFonts w:ascii="Arial" w:eastAsia="Helvetica" w:hAnsi="Arial" w:cs="Arial"/>
                <w:color w:val="000000" w:themeColor="text1"/>
                <w:sz w:val="19"/>
                <w:szCs w:val="19"/>
              </w:rPr>
              <w:t>Bodové kritérium</w:t>
            </w:r>
          </w:p>
          <w:p w14:paraId="420EA93C" w14:textId="77777777" w:rsidR="008E1F5D" w:rsidRPr="00D96F1C" w:rsidRDefault="008E1F5D" w:rsidP="007F5F1F">
            <w:pPr>
              <w:spacing w:line="288" w:lineRule="auto"/>
              <w:jc w:val="center"/>
              <w:rPr>
                <w:rFonts w:ascii="Arial" w:eastAsia="Helvetica" w:hAnsi="Arial" w:cs="Arial"/>
                <w:color w:val="000000" w:themeColor="text1"/>
                <w:sz w:val="19"/>
                <w:szCs w:val="19"/>
              </w:rPr>
            </w:pPr>
          </w:p>
        </w:tc>
        <w:tc>
          <w:tcPr>
            <w:tcW w:w="510" w:type="pct"/>
            <w:tcBorders>
              <w:top w:val="single" w:sz="4" w:space="0" w:color="auto"/>
              <w:bottom w:val="single" w:sz="4" w:space="0" w:color="auto"/>
            </w:tcBorders>
            <w:vAlign w:val="center"/>
          </w:tcPr>
          <w:p w14:paraId="477F36A4" w14:textId="0721E9CF" w:rsidR="008E1F5D" w:rsidRPr="00D96F1C" w:rsidRDefault="008E1F5D" w:rsidP="007F5F1F">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4</w:t>
            </w:r>
          </w:p>
        </w:tc>
        <w:tc>
          <w:tcPr>
            <w:tcW w:w="1504" w:type="pct"/>
            <w:tcBorders>
              <w:top w:val="single" w:sz="4" w:space="0" w:color="auto"/>
              <w:bottom w:val="single" w:sz="4" w:space="0" w:color="auto"/>
            </w:tcBorders>
            <w:vAlign w:val="center"/>
          </w:tcPr>
          <w:p w14:paraId="7660153B" w14:textId="510065DC" w:rsidR="008E1F5D" w:rsidRPr="00D96F1C" w:rsidRDefault="008E1F5D" w:rsidP="007F5F1F">
            <w:pPr>
              <w:spacing w:line="288" w:lineRule="auto"/>
              <w:ind w:left="25" w:hanging="10"/>
              <w:jc w:val="both"/>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Projekt prispieva k obom oblastiam.</w:t>
            </w:r>
          </w:p>
        </w:tc>
      </w:tr>
      <w:tr w:rsidR="00617027" w:rsidRPr="00D96F1C" w14:paraId="0A497472" w14:textId="77777777" w:rsidTr="007F5F1F">
        <w:trPr>
          <w:trHeight w:val="671"/>
        </w:trPr>
        <w:tc>
          <w:tcPr>
            <w:tcW w:w="193" w:type="pct"/>
            <w:vMerge/>
            <w:vAlign w:val="center"/>
          </w:tcPr>
          <w:p w14:paraId="4B9EB973" w14:textId="77777777" w:rsidR="008E1F5D" w:rsidRPr="00D96F1C" w:rsidRDefault="008E1F5D" w:rsidP="008E1F5D">
            <w:pPr>
              <w:spacing w:line="288" w:lineRule="auto"/>
              <w:jc w:val="center"/>
              <w:rPr>
                <w:rFonts w:ascii="Arial" w:eastAsia="Calibri" w:hAnsi="Arial" w:cs="Arial"/>
                <w:color w:val="000000" w:themeColor="text1"/>
                <w:sz w:val="19"/>
                <w:szCs w:val="19"/>
              </w:rPr>
            </w:pPr>
          </w:p>
        </w:tc>
        <w:tc>
          <w:tcPr>
            <w:tcW w:w="803" w:type="pct"/>
            <w:vMerge/>
            <w:vAlign w:val="center"/>
          </w:tcPr>
          <w:p w14:paraId="233D4DB1" w14:textId="77777777" w:rsidR="008E1F5D" w:rsidRPr="00D96F1C" w:rsidRDefault="008E1F5D" w:rsidP="00921044">
            <w:pPr>
              <w:spacing w:line="288" w:lineRule="auto"/>
              <w:rPr>
                <w:rFonts w:ascii="Arial" w:eastAsia="Calibri" w:hAnsi="Arial" w:cs="Arial"/>
                <w:color w:val="000000" w:themeColor="text1"/>
                <w:sz w:val="19"/>
                <w:szCs w:val="19"/>
              </w:rPr>
            </w:pPr>
          </w:p>
        </w:tc>
        <w:tc>
          <w:tcPr>
            <w:tcW w:w="1537" w:type="pct"/>
            <w:vMerge/>
            <w:vAlign w:val="center"/>
          </w:tcPr>
          <w:p w14:paraId="01DA3BC6" w14:textId="77777777" w:rsidR="008E1F5D" w:rsidRPr="00D96F1C" w:rsidRDefault="008E1F5D" w:rsidP="00921044">
            <w:pPr>
              <w:spacing w:line="288" w:lineRule="auto"/>
              <w:rPr>
                <w:rFonts w:ascii="Arial" w:eastAsia="Calibri" w:hAnsi="Arial" w:cs="Arial"/>
                <w:color w:val="000000" w:themeColor="text1"/>
                <w:sz w:val="19"/>
                <w:szCs w:val="19"/>
              </w:rPr>
            </w:pPr>
          </w:p>
        </w:tc>
        <w:tc>
          <w:tcPr>
            <w:tcW w:w="453" w:type="pct"/>
            <w:vMerge/>
            <w:vAlign w:val="center"/>
          </w:tcPr>
          <w:p w14:paraId="2C33BE72" w14:textId="77777777" w:rsidR="008E1F5D" w:rsidRPr="00D96F1C" w:rsidRDefault="008E1F5D" w:rsidP="00921044">
            <w:pPr>
              <w:spacing w:line="288" w:lineRule="auto"/>
              <w:jc w:val="center"/>
              <w:rPr>
                <w:rFonts w:ascii="Arial" w:eastAsia="Calibri" w:hAnsi="Arial" w:cs="Arial"/>
                <w:color w:val="000000" w:themeColor="text1"/>
                <w:sz w:val="19"/>
                <w:szCs w:val="19"/>
              </w:rPr>
            </w:pPr>
          </w:p>
        </w:tc>
        <w:tc>
          <w:tcPr>
            <w:tcW w:w="510" w:type="pct"/>
            <w:tcBorders>
              <w:top w:val="single" w:sz="4" w:space="0" w:color="auto"/>
              <w:bottom w:val="single" w:sz="4" w:space="0" w:color="auto"/>
            </w:tcBorders>
            <w:vAlign w:val="center"/>
          </w:tcPr>
          <w:p w14:paraId="581DF900" w14:textId="77777777" w:rsidR="008E1F5D" w:rsidRPr="00D96F1C" w:rsidRDefault="008E1F5D" w:rsidP="00921044">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2</w:t>
            </w:r>
          </w:p>
        </w:tc>
        <w:tc>
          <w:tcPr>
            <w:tcW w:w="1504" w:type="pct"/>
            <w:tcBorders>
              <w:top w:val="single" w:sz="4" w:space="0" w:color="auto"/>
              <w:bottom w:val="single" w:sz="4" w:space="0" w:color="auto"/>
            </w:tcBorders>
            <w:vAlign w:val="center"/>
          </w:tcPr>
          <w:p w14:paraId="711D40BD" w14:textId="3BDF6B7B" w:rsidR="008E1F5D" w:rsidRPr="00D96F1C" w:rsidRDefault="008E1F5D" w:rsidP="007F5F1F">
            <w:pPr>
              <w:spacing w:line="288" w:lineRule="auto"/>
              <w:ind w:left="25" w:hanging="10"/>
              <w:jc w:val="both"/>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Projekt prispieva k jednej z oblastí.</w:t>
            </w:r>
          </w:p>
        </w:tc>
      </w:tr>
      <w:tr w:rsidR="00617027" w:rsidRPr="00D96F1C" w14:paraId="2A03EDE9" w14:textId="77777777" w:rsidTr="007F5F1F">
        <w:trPr>
          <w:trHeight w:val="584"/>
        </w:trPr>
        <w:tc>
          <w:tcPr>
            <w:tcW w:w="193" w:type="pct"/>
            <w:vMerge/>
            <w:tcBorders>
              <w:bottom w:val="single" w:sz="4" w:space="0" w:color="000000" w:themeColor="text1"/>
            </w:tcBorders>
            <w:vAlign w:val="center"/>
          </w:tcPr>
          <w:p w14:paraId="3F04EE8A" w14:textId="77777777" w:rsidR="008E1F5D" w:rsidRPr="00D96F1C" w:rsidRDefault="008E1F5D" w:rsidP="008E1F5D">
            <w:pPr>
              <w:spacing w:line="288" w:lineRule="auto"/>
              <w:jc w:val="center"/>
              <w:rPr>
                <w:rFonts w:ascii="Arial" w:eastAsia="Calibri" w:hAnsi="Arial" w:cs="Arial"/>
                <w:color w:val="000000" w:themeColor="text1"/>
                <w:sz w:val="19"/>
                <w:szCs w:val="19"/>
              </w:rPr>
            </w:pPr>
          </w:p>
        </w:tc>
        <w:tc>
          <w:tcPr>
            <w:tcW w:w="803" w:type="pct"/>
            <w:vMerge/>
            <w:tcBorders>
              <w:bottom w:val="single" w:sz="4" w:space="0" w:color="000000" w:themeColor="text1"/>
            </w:tcBorders>
            <w:vAlign w:val="center"/>
          </w:tcPr>
          <w:p w14:paraId="3B3FF5A8" w14:textId="77777777" w:rsidR="008E1F5D" w:rsidRPr="00D96F1C" w:rsidRDefault="008E1F5D" w:rsidP="00921044">
            <w:pPr>
              <w:spacing w:line="288" w:lineRule="auto"/>
              <w:rPr>
                <w:rFonts w:ascii="Arial" w:eastAsia="Calibri" w:hAnsi="Arial" w:cs="Arial"/>
                <w:color w:val="000000" w:themeColor="text1"/>
                <w:sz w:val="19"/>
                <w:szCs w:val="19"/>
              </w:rPr>
            </w:pPr>
          </w:p>
        </w:tc>
        <w:tc>
          <w:tcPr>
            <w:tcW w:w="1537" w:type="pct"/>
            <w:vMerge/>
            <w:tcBorders>
              <w:bottom w:val="single" w:sz="4" w:space="0" w:color="000000" w:themeColor="text1"/>
            </w:tcBorders>
            <w:vAlign w:val="center"/>
          </w:tcPr>
          <w:p w14:paraId="1FBFF97D" w14:textId="77777777" w:rsidR="008E1F5D" w:rsidRPr="00D96F1C" w:rsidRDefault="008E1F5D" w:rsidP="00921044">
            <w:pPr>
              <w:spacing w:line="288" w:lineRule="auto"/>
              <w:rPr>
                <w:rFonts w:ascii="Arial" w:eastAsia="Calibri" w:hAnsi="Arial" w:cs="Arial"/>
                <w:color w:val="000000" w:themeColor="text1"/>
                <w:sz w:val="19"/>
                <w:szCs w:val="19"/>
              </w:rPr>
            </w:pPr>
          </w:p>
        </w:tc>
        <w:tc>
          <w:tcPr>
            <w:tcW w:w="453" w:type="pct"/>
            <w:vMerge/>
            <w:tcBorders>
              <w:bottom w:val="single" w:sz="4" w:space="0" w:color="000000" w:themeColor="text1"/>
            </w:tcBorders>
            <w:vAlign w:val="center"/>
          </w:tcPr>
          <w:p w14:paraId="22D2E084" w14:textId="77777777" w:rsidR="008E1F5D" w:rsidRPr="00D96F1C" w:rsidRDefault="008E1F5D" w:rsidP="00921044">
            <w:pPr>
              <w:spacing w:line="288" w:lineRule="auto"/>
              <w:jc w:val="center"/>
              <w:rPr>
                <w:rFonts w:ascii="Arial" w:eastAsia="Calibri" w:hAnsi="Arial" w:cs="Arial"/>
                <w:color w:val="000000" w:themeColor="text1"/>
                <w:sz w:val="19"/>
                <w:szCs w:val="19"/>
              </w:rPr>
            </w:pPr>
          </w:p>
        </w:tc>
        <w:tc>
          <w:tcPr>
            <w:tcW w:w="510" w:type="pct"/>
            <w:tcBorders>
              <w:top w:val="single" w:sz="4" w:space="0" w:color="auto"/>
              <w:bottom w:val="single" w:sz="4" w:space="0" w:color="000000" w:themeColor="text1"/>
            </w:tcBorders>
            <w:vAlign w:val="center"/>
          </w:tcPr>
          <w:p w14:paraId="0EFBF2F6" w14:textId="77777777" w:rsidR="008E1F5D" w:rsidRPr="00D96F1C" w:rsidRDefault="008E1F5D" w:rsidP="00921044">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0</w:t>
            </w:r>
          </w:p>
        </w:tc>
        <w:tc>
          <w:tcPr>
            <w:tcW w:w="1504" w:type="pct"/>
            <w:tcBorders>
              <w:top w:val="single" w:sz="4" w:space="0" w:color="auto"/>
              <w:bottom w:val="single" w:sz="4" w:space="0" w:color="000000" w:themeColor="text1"/>
            </w:tcBorders>
            <w:vAlign w:val="center"/>
          </w:tcPr>
          <w:p w14:paraId="72A47406" w14:textId="63A670B4" w:rsidR="008E1F5D" w:rsidRPr="00D96F1C" w:rsidRDefault="008E1F5D" w:rsidP="00921044">
            <w:pPr>
              <w:spacing w:line="288" w:lineRule="auto"/>
              <w:jc w:val="both"/>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 xml:space="preserve">Projekt nerieši žiadnu z oblastí. </w:t>
            </w:r>
          </w:p>
        </w:tc>
      </w:tr>
    </w:tbl>
    <w:p w14:paraId="11F586B7" w14:textId="69FC841E" w:rsidR="00926723" w:rsidRPr="00D96F1C" w:rsidRDefault="00926723" w:rsidP="007F5F1F">
      <w:pPr>
        <w:pStyle w:val="Predvolen"/>
        <w:spacing w:before="60" w:line="288" w:lineRule="auto"/>
        <w:jc w:val="both"/>
        <w:rPr>
          <w:rFonts w:ascii="Arial" w:eastAsia="Helvetica Neue Light" w:hAnsi="Arial" w:cs="Arial"/>
          <w:color w:val="000000" w:themeColor="text1"/>
          <w:sz w:val="19"/>
          <w:szCs w:val="19"/>
          <w:lang w:val="sk-SK"/>
        </w:rPr>
      </w:pPr>
      <w:r w:rsidRPr="00D96F1C">
        <w:rPr>
          <w:rFonts w:ascii="Arial" w:hAnsi="Arial" w:cs="Arial"/>
          <w:color w:val="000000" w:themeColor="text1"/>
          <w:sz w:val="19"/>
          <w:szCs w:val="19"/>
          <w:lang w:val="sk-SK"/>
        </w:rPr>
        <w:t>Hodnotiteľ posudzuje najmä informácie uvedené v</w:t>
      </w:r>
      <w:r w:rsidR="00481A69">
        <w:rPr>
          <w:rFonts w:ascii="Arial" w:hAnsi="Arial" w:cs="Arial"/>
          <w:color w:val="000000" w:themeColor="text1"/>
          <w:sz w:val="19"/>
          <w:szCs w:val="19"/>
          <w:lang w:val="sk-SK"/>
        </w:rPr>
        <w:t> </w:t>
      </w:r>
      <w:r w:rsidRPr="00D96F1C">
        <w:rPr>
          <w:rFonts w:ascii="Arial" w:hAnsi="Arial" w:cs="Arial"/>
          <w:color w:val="000000" w:themeColor="text1"/>
          <w:sz w:val="19"/>
          <w:szCs w:val="19"/>
          <w:lang w:val="sk-SK"/>
        </w:rPr>
        <w:t>častiach</w:t>
      </w:r>
      <w:r w:rsidR="00481A69">
        <w:rPr>
          <w:rFonts w:ascii="Arial" w:hAnsi="Arial" w:cs="Arial"/>
          <w:color w:val="000000" w:themeColor="text1"/>
          <w:sz w:val="19"/>
          <w:szCs w:val="19"/>
          <w:lang w:val="sk-SK"/>
        </w:rPr>
        <w:t xml:space="preserve"> ŽoNFP</w:t>
      </w:r>
      <w:r w:rsidRPr="00D96F1C">
        <w:rPr>
          <w:rFonts w:ascii="Arial" w:hAnsi="Arial" w:cs="Arial"/>
          <w:color w:val="000000" w:themeColor="text1"/>
          <w:sz w:val="19"/>
          <w:szCs w:val="19"/>
          <w:lang w:val="sk-SK"/>
        </w:rPr>
        <w:t>: 7. Popis projektu</w:t>
      </w:r>
      <w:r w:rsidR="00B05C1E">
        <w:rPr>
          <w:rFonts w:ascii="Arial" w:hAnsi="Arial" w:cs="Arial"/>
          <w:color w:val="000000" w:themeColor="text1"/>
          <w:sz w:val="19"/>
          <w:szCs w:val="19"/>
          <w:lang w:val="sk-SK"/>
        </w:rPr>
        <w:t>.</w:t>
      </w:r>
    </w:p>
    <w:p w14:paraId="133DC68B" w14:textId="77777777" w:rsidR="00926723" w:rsidRPr="00D96F1C" w:rsidRDefault="00926723" w:rsidP="007F5F1F">
      <w:pPr>
        <w:pStyle w:val="Predvolen"/>
        <w:spacing w:before="6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Hodnotiteľ posudzuje príspevok k dvom oblastiam:</w:t>
      </w:r>
    </w:p>
    <w:p w14:paraId="7903427F" w14:textId="02DC31B0" w:rsidR="000006F0" w:rsidRPr="00D96F1C" w:rsidRDefault="000006F0" w:rsidP="009211C3">
      <w:pPr>
        <w:pStyle w:val="Odsekzoznamu"/>
        <w:numPr>
          <w:ilvl w:val="0"/>
          <w:numId w:val="1"/>
        </w:numPr>
        <w:spacing w:before="60" w:after="0" w:line="288" w:lineRule="auto"/>
        <w:ind w:left="927"/>
        <w:contextualSpacing w:val="0"/>
        <w:jc w:val="both"/>
        <w:rPr>
          <w:rFonts w:ascii="Arial" w:eastAsia="Times New Roman" w:hAnsi="Arial" w:cs="Arial"/>
          <w:color w:val="000000" w:themeColor="text1"/>
          <w:sz w:val="19"/>
          <w:szCs w:val="19"/>
          <w:lang w:val="sk-SK"/>
        </w:rPr>
      </w:pPr>
      <w:r w:rsidRPr="00D96F1C">
        <w:rPr>
          <w:rFonts w:ascii="Arial" w:eastAsia="Times New Roman" w:hAnsi="Arial" w:cs="Arial"/>
          <w:color w:val="000000" w:themeColor="text1"/>
          <w:sz w:val="19"/>
          <w:szCs w:val="19"/>
          <w:lang w:val="sk-SK"/>
        </w:rPr>
        <w:t>vytváranie a rozvoj centier celoživotného vzdelávania a ich sprístupnenie pre verejnosť a poskytovateľom celoživotn</w:t>
      </w:r>
      <w:r w:rsidR="005A7C9C">
        <w:rPr>
          <w:rFonts w:ascii="Arial" w:eastAsia="Times New Roman" w:hAnsi="Arial" w:cs="Arial"/>
          <w:color w:val="000000" w:themeColor="text1"/>
          <w:sz w:val="19"/>
          <w:szCs w:val="19"/>
          <w:lang w:val="sk-SK"/>
        </w:rPr>
        <w:t>ého vzdelávania,</w:t>
      </w:r>
    </w:p>
    <w:p w14:paraId="7FB2F9A4" w14:textId="0D1B0B09" w:rsidR="000006F0" w:rsidRPr="00D96F1C" w:rsidRDefault="000006F0" w:rsidP="009211C3">
      <w:pPr>
        <w:pStyle w:val="Odsekzoznamu"/>
        <w:numPr>
          <w:ilvl w:val="0"/>
          <w:numId w:val="1"/>
        </w:numPr>
        <w:spacing w:before="60" w:after="0" w:line="288" w:lineRule="auto"/>
        <w:ind w:left="927"/>
        <w:contextualSpacing w:val="0"/>
        <w:jc w:val="both"/>
        <w:rPr>
          <w:rFonts w:ascii="Arial" w:eastAsia="Times New Roman" w:hAnsi="Arial" w:cs="Arial"/>
          <w:color w:val="000000" w:themeColor="text1"/>
          <w:sz w:val="19"/>
          <w:szCs w:val="19"/>
          <w:lang w:val="sk-SK"/>
        </w:rPr>
      </w:pPr>
      <w:r w:rsidRPr="00D96F1C">
        <w:rPr>
          <w:rFonts w:ascii="Arial" w:eastAsia="Times New Roman" w:hAnsi="Arial" w:cs="Arial"/>
          <w:color w:val="000000" w:themeColor="text1"/>
          <w:sz w:val="19"/>
          <w:szCs w:val="19"/>
          <w:lang w:val="sk-SK"/>
        </w:rPr>
        <w:t>vytvorenie podmienok na zvýšenie počtu žiakov zúčastňujúcich sa praktického vyučovania priamo u zamestnávateľa a spoločných modelov ďalšieho vzdelávania.</w:t>
      </w:r>
    </w:p>
    <w:p w14:paraId="1DEBB44A" w14:textId="77777777" w:rsidR="003363C7" w:rsidRPr="00D96F1C" w:rsidRDefault="00926723" w:rsidP="007F5F1F">
      <w:pPr>
        <w:spacing w:before="60" w:after="0" w:line="288" w:lineRule="auto"/>
        <w:jc w:val="both"/>
        <w:rPr>
          <w:rFonts w:ascii="Arial" w:eastAsia="Times New Roman" w:hAnsi="Arial" w:cs="Arial"/>
          <w:color w:val="000000" w:themeColor="text1"/>
          <w:sz w:val="19"/>
          <w:szCs w:val="19"/>
        </w:rPr>
      </w:pPr>
      <w:r w:rsidRPr="00D96F1C">
        <w:rPr>
          <w:rFonts w:ascii="Arial" w:eastAsia="Times New Roman" w:hAnsi="Arial" w:cs="Arial"/>
          <w:color w:val="000000" w:themeColor="text1"/>
          <w:sz w:val="19"/>
          <w:szCs w:val="19"/>
        </w:rPr>
        <w:t>Hodnotiteľ priradí príslušnú bodovú hodnotu (4,2,0) v zmysle popisu aplikácie hodnotiaceho kritéria.</w:t>
      </w:r>
    </w:p>
    <w:p w14:paraId="71D5B8D6" w14:textId="7B4440FC" w:rsidR="002B314D" w:rsidRDefault="00926723" w:rsidP="007F5F1F">
      <w:pPr>
        <w:pStyle w:val="Predvolen"/>
        <w:spacing w:before="6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047DFFDB" w14:textId="77777777" w:rsidR="00067267" w:rsidRDefault="00067267" w:rsidP="007F5F1F">
      <w:pPr>
        <w:pStyle w:val="Predvolen"/>
        <w:spacing w:before="60" w:line="288" w:lineRule="auto"/>
        <w:jc w:val="both"/>
        <w:rPr>
          <w:rFonts w:ascii="Arial" w:hAnsi="Arial" w:cs="Arial"/>
          <w:color w:val="000000" w:themeColor="text1"/>
          <w:sz w:val="19"/>
          <w:szCs w:val="19"/>
          <w:lang w:val="sk-SK"/>
        </w:rPr>
      </w:pPr>
    </w:p>
    <w:tbl>
      <w:tblPr>
        <w:tblStyle w:val="TableGrid8"/>
        <w:tblW w:w="5003" w:type="pct"/>
        <w:tblBorders>
          <w:bottom w:val="none" w:sz="0" w:space="0" w:color="auto"/>
        </w:tblBorders>
        <w:tblLayout w:type="fixed"/>
        <w:tblLook w:val="04A0" w:firstRow="1" w:lastRow="0" w:firstColumn="1" w:lastColumn="0" w:noHBand="0" w:noVBand="1"/>
      </w:tblPr>
      <w:tblGrid>
        <w:gridCol w:w="676"/>
        <w:gridCol w:w="2270"/>
        <w:gridCol w:w="4677"/>
        <w:gridCol w:w="1277"/>
        <w:gridCol w:w="1701"/>
        <w:gridCol w:w="4534"/>
      </w:tblGrid>
      <w:tr w:rsidR="00617027" w:rsidRPr="00D96F1C" w14:paraId="2E231268" w14:textId="77777777" w:rsidTr="007F5F1F">
        <w:trPr>
          <w:trHeight w:val="397"/>
        </w:trPr>
        <w:tc>
          <w:tcPr>
            <w:tcW w:w="223" w:type="pct"/>
            <w:shd w:val="clear" w:color="auto" w:fill="DEEAF6" w:themeFill="accent1" w:themeFillTint="33"/>
            <w:vAlign w:val="center"/>
          </w:tcPr>
          <w:p w14:paraId="1FE3BC32" w14:textId="77777777" w:rsidR="00617027" w:rsidRPr="00D96F1C" w:rsidRDefault="00617027" w:rsidP="00A56B23">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P.č.</w:t>
            </w:r>
          </w:p>
        </w:tc>
        <w:tc>
          <w:tcPr>
            <w:tcW w:w="750" w:type="pct"/>
            <w:shd w:val="clear" w:color="auto" w:fill="DEEAF6" w:themeFill="accent1" w:themeFillTint="33"/>
            <w:vAlign w:val="center"/>
          </w:tcPr>
          <w:p w14:paraId="7EB784FB" w14:textId="77777777" w:rsidR="00617027" w:rsidRPr="00D96F1C" w:rsidRDefault="00617027" w:rsidP="00A56B23">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545" w:type="pct"/>
            <w:shd w:val="clear" w:color="auto" w:fill="DEEAF6" w:themeFill="accent1" w:themeFillTint="33"/>
            <w:vAlign w:val="center"/>
          </w:tcPr>
          <w:p w14:paraId="61758193" w14:textId="77777777" w:rsidR="00617027" w:rsidRPr="00D96F1C" w:rsidRDefault="00617027" w:rsidP="00A56B23">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22" w:type="pct"/>
            <w:shd w:val="clear" w:color="auto" w:fill="DEEAF6" w:themeFill="accent1" w:themeFillTint="33"/>
            <w:vAlign w:val="center"/>
          </w:tcPr>
          <w:p w14:paraId="73F8CFEC" w14:textId="77777777" w:rsidR="00617027" w:rsidRPr="00D96F1C" w:rsidRDefault="00617027" w:rsidP="00A56B23">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562" w:type="pct"/>
            <w:shd w:val="clear" w:color="auto" w:fill="DEEAF6" w:themeFill="accent1" w:themeFillTint="33"/>
            <w:vAlign w:val="center"/>
          </w:tcPr>
          <w:p w14:paraId="2B4D83AD" w14:textId="77777777" w:rsidR="00617027" w:rsidRPr="00D96F1C" w:rsidRDefault="00617027" w:rsidP="00A56B23">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499" w:type="pct"/>
            <w:shd w:val="clear" w:color="auto" w:fill="DEEAF6" w:themeFill="accent1" w:themeFillTint="33"/>
            <w:vAlign w:val="center"/>
          </w:tcPr>
          <w:p w14:paraId="57C14FE6" w14:textId="77777777" w:rsidR="00617027" w:rsidRPr="00D96F1C" w:rsidRDefault="00617027" w:rsidP="00A56B23">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bl>
    <w:tbl>
      <w:tblPr>
        <w:tblStyle w:val="TableGrid4"/>
        <w:tblW w:w="15134" w:type="dxa"/>
        <w:tblLook w:val="04A0" w:firstRow="1" w:lastRow="0" w:firstColumn="1" w:lastColumn="0" w:noHBand="0" w:noVBand="1"/>
      </w:tblPr>
      <w:tblGrid>
        <w:gridCol w:w="675"/>
        <w:gridCol w:w="2268"/>
        <w:gridCol w:w="4678"/>
        <w:gridCol w:w="1276"/>
        <w:gridCol w:w="1701"/>
        <w:gridCol w:w="4536"/>
      </w:tblGrid>
      <w:tr w:rsidR="00617027" w:rsidRPr="00F93B3F" w14:paraId="39CE7FE7" w14:textId="77777777" w:rsidTr="007F5F1F">
        <w:trPr>
          <w:trHeight w:val="203"/>
        </w:trPr>
        <w:tc>
          <w:tcPr>
            <w:tcW w:w="675" w:type="dxa"/>
            <w:vMerge w:val="restart"/>
            <w:tcBorders>
              <w:top w:val="single" w:sz="4" w:space="0" w:color="000000" w:themeColor="text1"/>
              <w:left w:val="single" w:sz="4" w:space="0" w:color="auto"/>
              <w:right w:val="single" w:sz="4" w:space="0" w:color="auto"/>
            </w:tcBorders>
            <w:vAlign w:val="center"/>
          </w:tcPr>
          <w:p w14:paraId="0212F361" w14:textId="00032F22" w:rsidR="008E1F5D" w:rsidRPr="00F93B3F" w:rsidRDefault="008E1F5D" w:rsidP="007F5F1F">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2.6</w:t>
            </w:r>
          </w:p>
        </w:tc>
        <w:tc>
          <w:tcPr>
            <w:tcW w:w="2268" w:type="dxa"/>
            <w:vMerge w:val="restart"/>
            <w:vAlign w:val="center"/>
          </w:tcPr>
          <w:p w14:paraId="2C0F764E" w14:textId="2E4DC712" w:rsidR="008E1F5D" w:rsidRPr="00F93B3F" w:rsidRDefault="008E1F5D" w:rsidP="007F5F1F">
            <w:pPr>
              <w:spacing w:line="288" w:lineRule="auto"/>
              <w:rPr>
                <w:rFonts w:ascii="Arial" w:hAnsi="Arial" w:cs="Arial"/>
                <w:color w:val="000000" w:themeColor="text1"/>
                <w:sz w:val="19"/>
                <w:szCs w:val="19"/>
              </w:rPr>
            </w:pPr>
            <w:r>
              <w:rPr>
                <w:rFonts w:ascii="Arial" w:hAnsi="Arial" w:cs="Arial"/>
                <w:color w:val="000000" w:themeColor="text1"/>
                <w:sz w:val="19"/>
                <w:szCs w:val="19"/>
              </w:rPr>
              <w:t>Príspevok projektu k minimalizácii vplyvu zastavaného prostredia na lokálne klimatické podmienky</w:t>
            </w:r>
          </w:p>
        </w:tc>
        <w:tc>
          <w:tcPr>
            <w:tcW w:w="4678" w:type="dxa"/>
            <w:vMerge w:val="restart"/>
            <w:vAlign w:val="center"/>
          </w:tcPr>
          <w:p w14:paraId="683A4C4D" w14:textId="7BEA9182" w:rsidR="008E1F5D" w:rsidRPr="00F93B3F" w:rsidRDefault="008E1F5D" w:rsidP="007F5F1F">
            <w:pPr>
              <w:spacing w:line="288" w:lineRule="auto"/>
              <w:jc w:val="both"/>
              <w:rPr>
                <w:rFonts w:ascii="Arial" w:eastAsia="Times New Roman" w:hAnsi="Arial" w:cs="Arial"/>
                <w:color w:val="000000" w:themeColor="text1"/>
                <w:sz w:val="19"/>
                <w:szCs w:val="19"/>
                <w:lang w:bidi="en-US"/>
              </w:rPr>
            </w:pPr>
            <w:r>
              <w:rPr>
                <w:rFonts w:ascii="Arial" w:hAnsi="Arial" w:cs="Arial"/>
                <w:color w:val="000000" w:themeColor="text1"/>
                <w:sz w:val="19"/>
                <w:szCs w:val="19"/>
              </w:rPr>
              <w:t>Kritérium hodnotí príspevok projektu k</w:t>
            </w:r>
            <w:r w:rsidRPr="006666B3">
              <w:rPr>
                <w:rFonts w:ascii="Arial" w:hAnsi="Arial" w:cs="Arial"/>
                <w:color w:val="000000" w:themeColor="text1"/>
                <w:sz w:val="19"/>
                <w:szCs w:val="19"/>
              </w:rPr>
              <w:t xml:space="preserve"> minimalizáci</w:t>
            </w:r>
            <w:r>
              <w:rPr>
                <w:rFonts w:ascii="Arial" w:hAnsi="Arial" w:cs="Arial"/>
                <w:color w:val="000000" w:themeColor="text1"/>
                <w:sz w:val="19"/>
                <w:szCs w:val="19"/>
              </w:rPr>
              <w:t>i</w:t>
            </w:r>
            <w:r w:rsidR="00EE1059">
              <w:rPr>
                <w:rFonts w:ascii="Arial" w:hAnsi="Arial" w:cs="Arial"/>
                <w:color w:val="000000" w:themeColor="text1"/>
                <w:sz w:val="19"/>
                <w:szCs w:val="19"/>
              </w:rPr>
              <w:t xml:space="preserve"> vplyvu zastava</w:t>
            </w:r>
            <w:r w:rsidRPr="006666B3">
              <w:rPr>
                <w:rFonts w:ascii="Arial" w:hAnsi="Arial" w:cs="Arial"/>
                <w:color w:val="000000" w:themeColor="text1"/>
                <w:sz w:val="19"/>
                <w:szCs w:val="19"/>
              </w:rPr>
              <w:t>ného prostredia na lokálne klimatické podmienky (zadržanie vody, prehrievanie prostredia a pod.) napr. v podobe zelených fasád a</w:t>
            </w:r>
            <w:r>
              <w:rPr>
                <w:rFonts w:ascii="Arial" w:hAnsi="Arial" w:cs="Arial"/>
                <w:color w:val="000000" w:themeColor="text1"/>
                <w:sz w:val="19"/>
                <w:szCs w:val="19"/>
              </w:rPr>
              <w:t> </w:t>
            </w:r>
            <w:r w:rsidRPr="006666B3">
              <w:rPr>
                <w:rFonts w:ascii="Arial" w:hAnsi="Arial" w:cs="Arial"/>
                <w:color w:val="000000" w:themeColor="text1"/>
                <w:sz w:val="19"/>
                <w:szCs w:val="19"/>
              </w:rPr>
              <w:t>striech</w:t>
            </w:r>
            <w:r>
              <w:rPr>
                <w:rFonts w:ascii="Arial" w:hAnsi="Arial" w:cs="Arial"/>
                <w:color w:val="000000" w:themeColor="text1"/>
                <w:sz w:val="19"/>
                <w:szCs w:val="19"/>
              </w:rPr>
              <w:t>.</w:t>
            </w:r>
          </w:p>
        </w:tc>
        <w:tc>
          <w:tcPr>
            <w:tcW w:w="1276" w:type="dxa"/>
            <w:vMerge w:val="restart"/>
            <w:vAlign w:val="center"/>
          </w:tcPr>
          <w:p w14:paraId="4F730BC4" w14:textId="77777777" w:rsidR="008E1F5D" w:rsidRPr="00F93B3F" w:rsidRDefault="008E1F5D" w:rsidP="007F5F1F">
            <w:pPr>
              <w:spacing w:line="288" w:lineRule="auto"/>
              <w:jc w:val="cente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Bodové kritérium</w:t>
            </w:r>
          </w:p>
          <w:p w14:paraId="2A4D2A2E" w14:textId="77777777" w:rsidR="008E1F5D" w:rsidRPr="00F93B3F" w:rsidRDefault="008E1F5D" w:rsidP="007F5F1F">
            <w:pPr>
              <w:spacing w:line="288" w:lineRule="auto"/>
              <w:jc w:val="center"/>
              <w:rPr>
                <w:rFonts w:ascii="Arial" w:hAnsi="Arial" w:cs="Arial"/>
                <w:color w:val="000000" w:themeColor="text1"/>
                <w:sz w:val="19"/>
                <w:szCs w:val="19"/>
              </w:rPr>
            </w:pPr>
          </w:p>
        </w:tc>
        <w:tc>
          <w:tcPr>
            <w:tcW w:w="1701" w:type="dxa"/>
            <w:tcBorders>
              <w:top w:val="single" w:sz="4" w:space="0" w:color="auto"/>
              <w:bottom w:val="single" w:sz="4" w:space="0" w:color="auto"/>
            </w:tcBorders>
            <w:vAlign w:val="center"/>
          </w:tcPr>
          <w:p w14:paraId="6D57DD7B" w14:textId="440B8722" w:rsidR="008E1F5D" w:rsidRPr="00F93B3F" w:rsidRDefault="008E1F5D" w:rsidP="007F5F1F">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2</w:t>
            </w:r>
          </w:p>
        </w:tc>
        <w:tc>
          <w:tcPr>
            <w:tcW w:w="4536" w:type="dxa"/>
            <w:tcBorders>
              <w:top w:val="single" w:sz="4" w:space="0" w:color="auto"/>
              <w:bottom w:val="single" w:sz="4" w:space="0" w:color="auto"/>
            </w:tcBorders>
            <w:vAlign w:val="center"/>
          </w:tcPr>
          <w:p w14:paraId="5ED8AF6B" w14:textId="42A79933" w:rsidR="008E1F5D" w:rsidRPr="00F93B3F" w:rsidRDefault="008E1F5D" w:rsidP="007F5F1F">
            <w:pPr>
              <w:spacing w:line="288" w:lineRule="auto"/>
              <w:ind w:left="25" w:hanging="25"/>
              <w:jc w:val="both"/>
              <w:rPr>
                <w:rFonts w:ascii="Arial" w:hAnsi="Arial" w:cs="Arial"/>
                <w:color w:val="000000" w:themeColor="text1"/>
                <w:sz w:val="19"/>
                <w:szCs w:val="19"/>
              </w:rPr>
            </w:pPr>
            <w:r>
              <w:rPr>
                <w:rFonts w:ascii="Arial" w:hAnsi="Arial" w:cs="Arial"/>
                <w:color w:val="000000" w:themeColor="text1"/>
                <w:sz w:val="19"/>
                <w:szCs w:val="19"/>
              </w:rPr>
              <w:t>Projekt</w:t>
            </w:r>
            <w:r w:rsidRPr="006666B3">
              <w:rPr>
                <w:rFonts w:ascii="Arial" w:hAnsi="Arial" w:cs="Arial"/>
                <w:color w:val="000000" w:themeColor="text1"/>
                <w:sz w:val="19"/>
                <w:szCs w:val="19"/>
              </w:rPr>
              <w:t xml:space="preserve"> realizov</w:t>
            </w:r>
            <w:r>
              <w:rPr>
                <w:rFonts w:ascii="Arial" w:hAnsi="Arial" w:cs="Arial"/>
                <w:color w:val="000000" w:themeColor="text1"/>
                <w:sz w:val="19"/>
                <w:szCs w:val="19"/>
              </w:rPr>
              <w:t>anými</w:t>
            </w:r>
            <w:r w:rsidRPr="006666B3">
              <w:rPr>
                <w:rFonts w:ascii="Arial" w:hAnsi="Arial" w:cs="Arial"/>
                <w:color w:val="000000" w:themeColor="text1"/>
                <w:sz w:val="19"/>
                <w:szCs w:val="19"/>
              </w:rPr>
              <w:t xml:space="preserve"> opatrenia</w:t>
            </w:r>
            <w:r>
              <w:rPr>
                <w:rFonts w:ascii="Arial" w:hAnsi="Arial" w:cs="Arial"/>
                <w:color w:val="000000" w:themeColor="text1"/>
                <w:sz w:val="19"/>
                <w:szCs w:val="19"/>
              </w:rPr>
              <w:t>mi prispieva k m</w:t>
            </w:r>
            <w:r w:rsidRPr="006666B3">
              <w:rPr>
                <w:rFonts w:ascii="Arial" w:hAnsi="Arial" w:cs="Arial"/>
                <w:color w:val="000000" w:themeColor="text1"/>
                <w:sz w:val="19"/>
                <w:szCs w:val="19"/>
              </w:rPr>
              <w:t>inimalizáci</w:t>
            </w:r>
            <w:r>
              <w:rPr>
                <w:rFonts w:ascii="Arial" w:hAnsi="Arial" w:cs="Arial"/>
                <w:color w:val="000000" w:themeColor="text1"/>
                <w:sz w:val="19"/>
                <w:szCs w:val="19"/>
              </w:rPr>
              <w:t>i</w:t>
            </w:r>
            <w:r w:rsidRPr="006666B3">
              <w:rPr>
                <w:rFonts w:ascii="Arial" w:hAnsi="Arial" w:cs="Arial"/>
                <w:color w:val="000000" w:themeColor="text1"/>
                <w:sz w:val="19"/>
                <w:szCs w:val="19"/>
              </w:rPr>
              <w:t xml:space="preserve"> vplyvu zastaveného prostredia na lokálne klimatické podmienky</w:t>
            </w:r>
            <w:r>
              <w:rPr>
                <w:rFonts w:ascii="Arial" w:hAnsi="Arial" w:cs="Arial"/>
                <w:color w:val="000000" w:themeColor="text1"/>
                <w:sz w:val="19"/>
                <w:szCs w:val="19"/>
              </w:rPr>
              <w:t>.</w:t>
            </w:r>
          </w:p>
        </w:tc>
      </w:tr>
      <w:tr w:rsidR="00617027" w:rsidRPr="00F93B3F" w14:paraId="2F86DCE1" w14:textId="77777777" w:rsidTr="007F5F1F">
        <w:trPr>
          <w:trHeight w:val="318"/>
        </w:trPr>
        <w:tc>
          <w:tcPr>
            <w:tcW w:w="675" w:type="dxa"/>
            <w:vMerge/>
            <w:tcBorders>
              <w:left w:val="single" w:sz="4" w:space="0" w:color="auto"/>
              <w:bottom w:val="single" w:sz="4" w:space="0" w:color="auto"/>
              <w:right w:val="single" w:sz="4" w:space="0" w:color="auto"/>
            </w:tcBorders>
            <w:vAlign w:val="center"/>
          </w:tcPr>
          <w:p w14:paraId="420D8733" w14:textId="77777777" w:rsidR="008E1F5D" w:rsidRDefault="008E1F5D" w:rsidP="00921044">
            <w:pPr>
              <w:spacing w:line="288" w:lineRule="auto"/>
              <w:jc w:val="center"/>
              <w:rPr>
                <w:rFonts w:ascii="Arial" w:eastAsiaTheme="minorHAnsi" w:hAnsi="Arial" w:cs="Arial"/>
                <w:color w:val="000000" w:themeColor="text1"/>
                <w:sz w:val="19"/>
                <w:szCs w:val="19"/>
              </w:rPr>
            </w:pPr>
          </w:p>
        </w:tc>
        <w:tc>
          <w:tcPr>
            <w:tcW w:w="2268" w:type="dxa"/>
            <w:vMerge/>
            <w:tcBorders>
              <w:bottom w:val="single" w:sz="4" w:space="0" w:color="000000" w:themeColor="text1"/>
            </w:tcBorders>
            <w:vAlign w:val="center"/>
          </w:tcPr>
          <w:p w14:paraId="1C0897E8" w14:textId="77777777" w:rsidR="008E1F5D" w:rsidRPr="00F93B3F" w:rsidRDefault="008E1F5D" w:rsidP="00921044">
            <w:pPr>
              <w:spacing w:line="288" w:lineRule="auto"/>
              <w:rPr>
                <w:rFonts w:ascii="Arial" w:eastAsiaTheme="minorHAnsi" w:hAnsi="Arial" w:cs="Arial"/>
                <w:color w:val="000000" w:themeColor="text1"/>
                <w:sz w:val="19"/>
                <w:szCs w:val="19"/>
              </w:rPr>
            </w:pPr>
          </w:p>
        </w:tc>
        <w:tc>
          <w:tcPr>
            <w:tcW w:w="4678" w:type="dxa"/>
            <w:vMerge/>
            <w:tcBorders>
              <w:bottom w:val="single" w:sz="4" w:space="0" w:color="000000" w:themeColor="text1"/>
            </w:tcBorders>
            <w:vAlign w:val="center"/>
          </w:tcPr>
          <w:p w14:paraId="10B853BC" w14:textId="77777777" w:rsidR="008E1F5D" w:rsidRPr="00F93B3F" w:rsidRDefault="008E1F5D" w:rsidP="00921044">
            <w:pPr>
              <w:spacing w:line="288" w:lineRule="auto"/>
              <w:rPr>
                <w:rFonts w:ascii="Arial" w:eastAsia="Times New Roman" w:hAnsi="Arial" w:cs="Arial"/>
                <w:color w:val="000000" w:themeColor="text1"/>
                <w:sz w:val="19"/>
                <w:szCs w:val="19"/>
                <w:lang w:bidi="en-US"/>
              </w:rPr>
            </w:pPr>
          </w:p>
        </w:tc>
        <w:tc>
          <w:tcPr>
            <w:tcW w:w="1276" w:type="dxa"/>
            <w:vMerge/>
            <w:tcBorders>
              <w:bottom w:val="single" w:sz="4" w:space="0" w:color="000000" w:themeColor="text1"/>
            </w:tcBorders>
            <w:vAlign w:val="center"/>
          </w:tcPr>
          <w:p w14:paraId="0A710C79" w14:textId="77777777" w:rsidR="008E1F5D" w:rsidRPr="00F93B3F" w:rsidRDefault="008E1F5D" w:rsidP="00921044">
            <w:pPr>
              <w:spacing w:line="288" w:lineRule="auto"/>
              <w:jc w:val="center"/>
              <w:rPr>
                <w:rFonts w:ascii="Arial" w:eastAsiaTheme="minorHAnsi" w:hAnsi="Arial" w:cs="Arial"/>
                <w:color w:val="000000" w:themeColor="text1"/>
                <w:sz w:val="19"/>
                <w:szCs w:val="19"/>
              </w:rPr>
            </w:pPr>
          </w:p>
        </w:tc>
        <w:tc>
          <w:tcPr>
            <w:tcW w:w="1701" w:type="dxa"/>
            <w:tcBorders>
              <w:top w:val="single" w:sz="4" w:space="0" w:color="auto"/>
              <w:bottom w:val="single" w:sz="4" w:space="0" w:color="000000" w:themeColor="text1"/>
            </w:tcBorders>
            <w:vAlign w:val="center"/>
          </w:tcPr>
          <w:p w14:paraId="2DF821C6" w14:textId="325A2B04" w:rsidR="008E1F5D" w:rsidRPr="00F93B3F" w:rsidRDefault="008E1F5D" w:rsidP="00921044">
            <w:pPr>
              <w:spacing w:line="288" w:lineRule="auto"/>
              <w:jc w:val="center"/>
              <w:rPr>
                <w:rFonts w:ascii="Arial" w:eastAsiaTheme="minorHAnsi" w:hAnsi="Arial" w:cs="Arial"/>
                <w:color w:val="000000" w:themeColor="text1"/>
                <w:sz w:val="19"/>
                <w:szCs w:val="19"/>
              </w:rPr>
            </w:pPr>
            <w:r w:rsidRPr="00F93B3F">
              <w:rPr>
                <w:rFonts w:ascii="Arial" w:hAnsi="Arial" w:cs="Arial"/>
                <w:color w:val="000000" w:themeColor="text1"/>
                <w:sz w:val="19"/>
                <w:szCs w:val="19"/>
              </w:rPr>
              <w:t>0</w:t>
            </w:r>
          </w:p>
        </w:tc>
        <w:tc>
          <w:tcPr>
            <w:tcW w:w="4536" w:type="dxa"/>
            <w:tcBorders>
              <w:top w:val="single" w:sz="4" w:space="0" w:color="auto"/>
              <w:bottom w:val="single" w:sz="4" w:space="0" w:color="000000" w:themeColor="text1"/>
            </w:tcBorders>
            <w:vAlign w:val="center"/>
          </w:tcPr>
          <w:p w14:paraId="23347C07" w14:textId="1A2DC03C" w:rsidR="008E1F5D" w:rsidRPr="00F93B3F" w:rsidRDefault="008E1F5D" w:rsidP="007F5F1F">
            <w:pPr>
              <w:spacing w:line="288" w:lineRule="auto"/>
              <w:ind w:left="25" w:hanging="25"/>
              <w:jc w:val="both"/>
              <w:rPr>
                <w:rFonts w:ascii="Arial" w:hAnsi="Arial" w:cs="Arial"/>
                <w:color w:val="000000" w:themeColor="text1"/>
                <w:sz w:val="19"/>
                <w:szCs w:val="19"/>
              </w:rPr>
            </w:pPr>
            <w:r>
              <w:rPr>
                <w:rFonts w:ascii="Arial" w:hAnsi="Arial" w:cs="Arial"/>
                <w:color w:val="000000" w:themeColor="text1"/>
                <w:sz w:val="19"/>
                <w:szCs w:val="19"/>
              </w:rPr>
              <w:t xml:space="preserve">Projekt nerieši opatrenia </w:t>
            </w:r>
            <w:r w:rsidRPr="006666B3">
              <w:rPr>
                <w:rFonts w:ascii="Arial" w:hAnsi="Arial" w:cs="Arial"/>
                <w:color w:val="000000" w:themeColor="text1"/>
                <w:sz w:val="19"/>
                <w:szCs w:val="19"/>
              </w:rPr>
              <w:t>na minimalizáciu vplyvu zastaveného prostredia na lokálne klimatické podmienky</w:t>
            </w:r>
            <w:r>
              <w:rPr>
                <w:rFonts w:ascii="Arial" w:hAnsi="Arial" w:cs="Arial"/>
                <w:color w:val="000000" w:themeColor="text1"/>
                <w:sz w:val="19"/>
                <w:szCs w:val="19"/>
              </w:rPr>
              <w:t>.</w:t>
            </w:r>
          </w:p>
        </w:tc>
      </w:tr>
    </w:tbl>
    <w:p w14:paraId="702394BF" w14:textId="33112718" w:rsidR="00E02BE7" w:rsidRDefault="00E02BE7" w:rsidP="007F5F1F">
      <w:pPr>
        <w:pStyle w:val="predvolen0"/>
        <w:spacing w:before="60" w:beforeAutospacing="0" w:after="0" w:afterAutospacing="0" w:line="288" w:lineRule="auto"/>
        <w:jc w:val="both"/>
      </w:pPr>
      <w:r>
        <w:rPr>
          <w:rFonts w:ascii="Arial" w:hAnsi="Arial" w:cs="Arial"/>
          <w:sz w:val="19"/>
          <w:szCs w:val="19"/>
        </w:rPr>
        <w:t>Hodnotiteľ posudzuje najmä informácie uvedené v</w:t>
      </w:r>
      <w:r w:rsidR="00481A69">
        <w:rPr>
          <w:rFonts w:ascii="Arial" w:hAnsi="Arial" w:cs="Arial"/>
          <w:sz w:val="19"/>
          <w:szCs w:val="19"/>
        </w:rPr>
        <w:t> </w:t>
      </w:r>
      <w:r>
        <w:rPr>
          <w:rFonts w:ascii="Arial" w:hAnsi="Arial" w:cs="Arial"/>
          <w:sz w:val="19"/>
          <w:szCs w:val="19"/>
        </w:rPr>
        <w:t>častiach</w:t>
      </w:r>
      <w:r w:rsidR="00481A69">
        <w:rPr>
          <w:rFonts w:ascii="Arial" w:hAnsi="Arial" w:cs="Arial"/>
          <w:sz w:val="19"/>
          <w:szCs w:val="19"/>
        </w:rPr>
        <w:t xml:space="preserve"> ŽoNFP</w:t>
      </w:r>
      <w:r>
        <w:rPr>
          <w:rFonts w:ascii="Arial" w:hAnsi="Arial" w:cs="Arial"/>
          <w:sz w:val="19"/>
          <w:szCs w:val="19"/>
        </w:rPr>
        <w:t xml:space="preserve">: 7. Popis projektu, </w:t>
      </w:r>
      <w:r w:rsidR="00280082">
        <w:rPr>
          <w:rFonts w:ascii="Arial" w:hAnsi="Arial" w:cs="Arial"/>
          <w:sz w:val="19"/>
          <w:szCs w:val="19"/>
        </w:rPr>
        <w:t>príloha Projektová</w:t>
      </w:r>
      <w:r>
        <w:rPr>
          <w:rFonts w:ascii="Arial" w:hAnsi="Arial" w:cs="Arial"/>
          <w:sz w:val="19"/>
          <w:szCs w:val="19"/>
        </w:rPr>
        <w:t xml:space="preserve"> dokumentácia</w:t>
      </w:r>
      <w:r w:rsidR="00280082">
        <w:rPr>
          <w:rFonts w:ascii="Arial" w:hAnsi="Arial" w:cs="Arial"/>
          <w:sz w:val="19"/>
          <w:szCs w:val="19"/>
        </w:rPr>
        <w:t>.</w:t>
      </w:r>
    </w:p>
    <w:p w14:paraId="7549124B" w14:textId="4AF3A6DC" w:rsidR="0089741E" w:rsidRPr="0089741E" w:rsidRDefault="0089741E" w:rsidP="007F5F1F">
      <w:pPr>
        <w:pStyle w:val="predvolen0"/>
        <w:spacing w:before="60" w:beforeAutospacing="0" w:after="0" w:afterAutospacing="0" w:line="288" w:lineRule="auto"/>
        <w:jc w:val="both"/>
        <w:rPr>
          <w:rFonts w:ascii="Arial" w:hAnsi="Arial" w:cs="Arial"/>
          <w:sz w:val="19"/>
          <w:szCs w:val="19"/>
          <w:lang w:val="cs-CZ"/>
        </w:rPr>
      </w:pPr>
      <w:r w:rsidRPr="0089741E">
        <w:rPr>
          <w:rFonts w:ascii="Arial" w:hAnsi="Arial" w:cs="Arial"/>
          <w:sz w:val="19"/>
          <w:szCs w:val="19"/>
          <w:lang w:val="cs-CZ"/>
        </w:rPr>
        <w:t>Hodnotiteľ hodnotí príspevok projektu k minimalizácii vplyvu zastavaného prostredia na lokálne klimatické podmienky (zadržanie vody, prehrievanie prostredia</w:t>
      </w:r>
      <w:r w:rsidR="00A81830">
        <w:rPr>
          <w:rFonts w:ascii="Arial" w:hAnsi="Arial" w:cs="Arial"/>
          <w:sz w:val="19"/>
          <w:szCs w:val="19"/>
          <w:lang w:val="cs-CZ"/>
        </w:rPr>
        <w:t xml:space="preserve">, </w:t>
      </w:r>
      <w:r w:rsidR="00A81830" w:rsidRPr="00B96711">
        <w:rPr>
          <w:rFonts w:ascii="Arial" w:hAnsi="Arial" w:cs="Arial"/>
          <w:sz w:val="19"/>
          <w:szCs w:val="19"/>
          <w:lang w:val="cs-CZ"/>
        </w:rPr>
        <w:t>budovanie dažďových záhrad</w:t>
      </w:r>
      <w:r w:rsidR="00A81830">
        <w:rPr>
          <w:rFonts w:ascii="Arial" w:hAnsi="Arial" w:cs="Arial"/>
          <w:sz w:val="19"/>
          <w:szCs w:val="19"/>
          <w:lang w:val="cs-CZ"/>
        </w:rPr>
        <w:t xml:space="preserve">, </w:t>
      </w:r>
      <w:r w:rsidR="00A81830" w:rsidRPr="00B96711">
        <w:rPr>
          <w:rFonts w:ascii="Arial" w:hAnsi="Arial" w:cs="Arial"/>
          <w:sz w:val="19"/>
          <w:szCs w:val="19"/>
          <w:lang w:val="cs-CZ"/>
        </w:rPr>
        <w:t>budovanie vegetačných striech</w:t>
      </w:r>
      <w:r w:rsidR="00A81830">
        <w:rPr>
          <w:rFonts w:ascii="Arial" w:hAnsi="Arial" w:cs="Arial"/>
          <w:sz w:val="19"/>
          <w:szCs w:val="19"/>
          <w:lang w:val="cs-CZ"/>
        </w:rPr>
        <w:t xml:space="preserve">, </w:t>
      </w:r>
      <w:r w:rsidR="00A81830" w:rsidRPr="00B96711">
        <w:rPr>
          <w:rFonts w:ascii="Arial" w:hAnsi="Arial" w:cs="Arial"/>
          <w:sz w:val="19"/>
          <w:szCs w:val="19"/>
          <w:lang w:val="cs-CZ"/>
        </w:rPr>
        <w:t>budovanie vertikálnych záhrad, zelených stien</w:t>
      </w:r>
      <w:r w:rsidR="00A81830">
        <w:rPr>
          <w:rFonts w:ascii="Arial" w:hAnsi="Arial" w:cs="Arial"/>
          <w:sz w:val="19"/>
          <w:szCs w:val="19"/>
          <w:lang w:val="cs-CZ"/>
        </w:rPr>
        <w:t xml:space="preserve">, </w:t>
      </w:r>
      <w:r w:rsidR="00A81830" w:rsidRPr="00B96711">
        <w:rPr>
          <w:rFonts w:ascii="Arial" w:hAnsi="Arial" w:cs="Arial"/>
          <w:sz w:val="19"/>
          <w:szCs w:val="19"/>
          <w:lang w:val="cs-CZ"/>
        </w:rPr>
        <w:t>využívanie zatrávňovacej dlažby</w:t>
      </w:r>
      <w:r w:rsidR="00A81830">
        <w:rPr>
          <w:rFonts w:ascii="Arial" w:hAnsi="Arial" w:cs="Arial"/>
          <w:sz w:val="19"/>
          <w:szCs w:val="19"/>
          <w:lang w:val="cs-CZ"/>
        </w:rPr>
        <w:t xml:space="preserve">, </w:t>
      </w:r>
      <w:r w:rsidR="00A81830" w:rsidRPr="00B96711">
        <w:rPr>
          <w:rFonts w:ascii="Arial" w:hAnsi="Arial" w:cs="Arial"/>
          <w:sz w:val="19"/>
          <w:szCs w:val="19"/>
          <w:lang w:val="cs-CZ"/>
        </w:rPr>
        <w:t>vysádzanie a udržiavanie sídelnej zelene</w:t>
      </w:r>
      <w:r w:rsidRPr="0089741E">
        <w:rPr>
          <w:rFonts w:ascii="Arial" w:hAnsi="Arial" w:cs="Arial"/>
          <w:sz w:val="19"/>
          <w:szCs w:val="19"/>
          <w:lang w:val="cs-CZ"/>
        </w:rPr>
        <w:t xml:space="preserve"> a pod.) napr. v podobe zelených fasád a striech ako aj ďalších súvisiacich opatrení podporujúcich udržateľné životné prostredie. V prípade, že plánované realizované opatrenia, ktoré prispievajú k minimalizácii vplyvu zastaveného prostredia na lokálne klimatické podmienky vyplývajú z realizácie konkrétnych aktivit projektu, hodnotiteľ priradí bodové hodnotenie (2). V opačnom prípade priradí bodovú hodnotu (0) v zmysle popisu hodnotiaceho kritéria.</w:t>
      </w:r>
    </w:p>
    <w:p w14:paraId="6182BB73" w14:textId="77777777" w:rsidR="00E02BE7" w:rsidRDefault="00E02BE7" w:rsidP="007F5F1F">
      <w:pPr>
        <w:pStyle w:val="predvolen0"/>
        <w:spacing w:before="60" w:beforeAutospacing="0" w:after="0" w:afterAutospacing="0" w:line="288" w:lineRule="auto"/>
        <w:jc w:val="both"/>
      </w:pPr>
      <w:r>
        <w:rPr>
          <w:rFonts w:ascii="Arial" w:hAnsi="Arial" w:cs="Arial"/>
          <w:sz w:val="19"/>
          <w:szCs w:val="19"/>
        </w:rPr>
        <w:t>Hodnotiteľ priradí príslušnú bodovú hodnotu (2/0) v zmysle popisu aplikácie hodnotiaceho kritéria.</w:t>
      </w:r>
    </w:p>
    <w:p w14:paraId="78F942E5" w14:textId="7E533EB2" w:rsidR="00590DFC" w:rsidRDefault="00E02BE7" w:rsidP="007F5F1F">
      <w:pPr>
        <w:pStyle w:val="predvolen0"/>
        <w:spacing w:before="60" w:beforeAutospacing="0" w:after="0" w:afterAutospacing="0" w:line="288" w:lineRule="auto"/>
        <w:jc w:val="both"/>
        <w:rPr>
          <w:rFonts w:ascii="Arial" w:hAnsi="Arial" w:cs="Arial"/>
          <w:sz w:val="19"/>
          <w:szCs w:val="19"/>
        </w:rPr>
      </w:pPr>
      <w:r>
        <w:rPr>
          <w:rFonts w:ascii="Arial" w:hAnsi="Arial" w:cs="Arial"/>
          <w:sz w:val="19"/>
          <w:szCs w:val="19"/>
        </w:rPr>
        <w:lastRenderedPageBreak/>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5A993DBB" w14:textId="77777777" w:rsidR="00067267" w:rsidRDefault="00067267" w:rsidP="007F5F1F">
      <w:pPr>
        <w:pStyle w:val="predvolen0"/>
        <w:spacing w:before="60" w:beforeAutospacing="0" w:after="0" w:afterAutospacing="0" w:line="288" w:lineRule="auto"/>
        <w:jc w:val="both"/>
        <w:rPr>
          <w:rFonts w:ascii="Arial" w:hAnsi="Arial" w:cs="Arial"/>
          <w:sz w:val="19"/>
          <w:szCs w:val="19"/>
        </w:rPr>
      </w:pPr>
    </w:p>
    <w:tbl>
      <w:tblPr>
        <w:tblStyle w:val="TableGrid8"/>
        <w:tblW w:w="4909" w:type="pct"/>
        <w:tblLayout w:type="fixed"/>
        <w:tblLook w:val="04A0" w:firstRow="1" w:lastRow="0" w:firstColumn="1" w:lastColumn="0" w:noHBand="0" w:noVBand="1"/>
      </w:tblPr>
      <w:tblGrid>
        <w:gridCol w:w="564"/>
        <w:gridCol w:w="14287"/>
      </w:tblGrid>
      <w:tr w:rsidR="008A0B3C" w:rsidRPr="00D96F1C" w14:paraId="45DC1B06" w14:textId="77777777" w:rsidTr="00067267">
        <w:trPr>
          <w:trHeight w:val="397"/>
        </w:trPr>
        <w:tc>
          <w:tcPr>
            <w:tcW w:w="190" w:type="pct"/>
            <w:shd w:val="clear" w:color="auto" w:fill="9CC2E5" w:themeFill="accent1" w:themeFillTint="99"/>
            <w:vAlign w:val="center"/>
          </w:tcPr>
          <w:p w14:paraId="2E222B09" w14:textId="4E289F27" w:rsidR="008A0B3C" w:rsidRPr="00D96F1C" w:rsidRDefault="008A0B3C" w:rsidP="00997686">
            <w:pPr>
              <w:widowControl w:val="0"/>
              <w:pBdr>
                <w:top w:val="nil"/>
                <w:left w:val="nil"/>
                <w:bottom w:val="nil"/>
                <w:right w:val="nil"/>
                <w:between w:val="nil"/>
                <w:bar w:val="nil"/>
              </w:pBdr>
              <w:spacing w:line="288" w:lineRule="auto"/>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3.</w:t>
            </w:r>
          </w:p>
        </w:tc>
        <w:tc>
          <w:tcPr>
            <w:tcW w:w="4810" w:type="pct"/>
            <w:shd w:val="clear" w:color="auto" w:fill="9CC2E5" w:themeFill="accent1" w:themeFillTint="99"/>
            <w:vAlign w:val="center"/>
          </w:tcPr>
          <w:p w14:paraId="7BBE1297" w14:textId="340FD973" w:rsidR="008A0B3C" w:rsidRPr="00D96F1C" w:rsidRDefault="008A0B3C" w:rsidP="00526E9D">
            <w:pPr>
              <w:widowControl w:val="0"/>
              <w:pBdr>
                <w:top w:val="nil"/>
                <w:left w:val="nil"/>
                <w:bottom w:val="nil"/>
                <w:right w:val="nil"/>
                <w:between w:val="nil"/>
                <w:bar w:val="nil"/>
              </w:pBdr>
              <w:spacing w:line="288" w:lineRule="auto"/>
              <w:ind w:left="143" w:right="136" w:hanging="3"/>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Administratívna a prevádzková kapacita žiadateľa</w:t>
            </w:r>
          </w:p>
        </w:tc>
      </w:tr>
    </w:tbl>
    <w:p w14:paraId="56379C50" w14:textId="77777777" w:rsidR="00BE2F8F" w:rsidRDefault="00BE2F8F" w:rsidP="007F5F1F">
      <w:pPr>
        <w:spacing w:after="0"/>
      </w:pPr>
    </w:p>
    <w:tbl>
      <w:tblPr>
        <w:tblStyle w:val="TableGrid8"/>
        <w:tblW w:w="4909" w:type="pct"/>
        <w:tblLayout w:type="fixed"/>
        <w:tblLook w:val="04A0" w:firstRow="1" w:lastRow="0" w:firstColumn="1" w:lastColumn="0" w:noHBand="0" w:noVBand="1"/>
      </w:tblPr>
      <w:tblGrid>
        <w:gridCol w:w="585"/>
        <w:gridCol w:w="2216"/>
        <w:gridCol w:w="3119"/>
        <w:gridCol w:w="1559"/>
        <w:gridCol w:w="1420"/>
        <w:gridCol w:w="5952"/>
      </w:tblGrid>
      <w:tr w:rsidR="00067267" w:rsidRPr="00D96F1C" w14:paraId="14376F53" w14:textId="77777777" w:rsidTr="00067267">
        <w:trPr>
          <w:trHeight w:val="397"/>
        </w:trPr>
        <w:tc>
          <w:tcPr>
            <w:tcW w:w="197" w:type="pct"/>
            <w:shd w:val="clear" w:color="auto" w:fill="DEEAF6" w:themeFill="accent1" w:themeFillTint="33"/>
            <w:vAlign w:val="center"/>
          </w:tcPr>
          <w:p w14:paraId="72652B57" w14:textId="77777777" w:rsidR="008A0B3C" w:rsidRPr="00D96F1C" w:rsidRDefault="008A0B3C" w:rsidP="00526E9D">
            <w:pPr>
              <w:widowControl w:val="0"/>
              <w:pBdr>
                <w:top w:val="nil"/>
                <w:left w:val="nil"/>
                <w:bottom w:val="nil"/>
                <w:right w:val="nil"/>
                <w:between w:val="nil"/>
                <w:bar w:val="nil"/>
              </w:pBdr>
              <w:spacing w:line="288" w:lineRule="auto"/>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P.č.</w:t>
            </w:r>
          </w:p>
        </w:tc>
        <w:tc>
          <w:tcPr>
            <w:tcW w:w="746" w:type="pct"/>
            <w:shd w:val="clear" w:color="auto" w:fill="DEEAF6" w:themeFill="accent1" w:themeFillTint="33"/>
            <w:vAlign w:val="center"/>
          </w:tcPr>
          <w:p w14:paraId="2E3CA7C3" w14:textId="77777777" w:rsidR="008A0B3C" w:rsidRPr="00D96F1C" w:rsidRDefault="008A0B3C" w:rsidP="00526E9D">
            <w:pPr>
              <w:widowControl w:val="0"/>
              <w:pBdr>
                <w:top w:val="nil"/>
                <w:left w:val="nil"/>
                <w:bottom w:val="nil"/>
                <w:right w:val="nil"/>
                <w:between w:val="nil"/>
                <w:bar w:val="nil"/>
              </w:pBdr>
              <w:spacing w:line="288" w:lineRule="auto"/>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050" w:type="pct"/>
            <w:shd w:val="clear" w:color="auto" w:fill="DEEAF6" w:themeFill="accent1" w:themeFillTint="33"/>
            <w:vAlign w:val="center"/>
          </w:tcPr>
          <w:p w14:paraId="67FCA0C1" w14:textId="77777777" w:rsidR="008A0B3C" w:rsidRPr="00D96F1C" w:rsidRDefault="008A0B3C" w:rsidP="00526E9D">
            <w:pPr>
              <w:widowControl w:val="0"/>
              <w:pBdr>
                <w:top w:val="nil"/>
                <w:left w:val="nil"/>
                <w:bottom w:val="nil"/>
                <w:right w:val="nil"/>
                <w:between w:val="nil"/>
                <w:bar w:val="nil"/>
              </w:pBdr>
              <w:spacing w:line="288" w:lineRule="auto"/>
              <w:ind w:left="143" w:right="136" w:hanging="3"/>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525" w:type="pct"/>
            <w:shd w:val="clear" w:color="auto" w:fill="DEEAF6" w:themeFill="accent1" w:themeFillTint="33"/>
            <w:vAlign w:val="center"/>
          </w:tcPr>
          <w:p w14:paraId="61AFFFCD" w14:textId="77777777" w:rsidR="008A0B3C" w:rsidRPr="00D96F1C" w:rsidRDefault="008A0B3C" w:rsidP="00526E9D">
            <w:pPr>
              <w:widowControl w:val="0"/>
              <w:pBdr>
                <w:top w:val="nil"/>
                <w:left w:val="nil"/>
                <w:bottom w:val="nil"/>
                <w:right w:val="nil"/>
                <w:between w:val="nil"/>
                <w:bar w:val="nil"/>
              </w:pBdr>
              <w:spacing w:line="288" w:lineRule="auto"/>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478" w:type="pct"/>
            <w:shd w:val="clear" w:color="auto" w:fill="DEEAF6" w:themeFill="accent1" w:themeFillTint="33"/>
            <w:vAlign w:val="center"/>
          </w:tcPr>
          <w:p w14:paraId="37F546B2" w14:textId="77777777" w:rsidR="008A0B3C" w:rsidRPr="00D96F1C" w:rsidRDefault="008A0B3C" w:rsidP="00526E9D">
            <w:pPr>
              <w:widowControl w:val="0"/>
              <w:pBdr>
                <w:top w:val="nil"/>
                <w:left w:val="nil"/>
                <w:bottom w:val="nil"/>
                <w:right w:val="nil"/>
                <w:between w:val="nil"/>
                <w:bar w:val="nil"/>
              </w:pBdr>
              <w:spacing w:line="288" w:lineRule="auto"/>
              <w:ind w:left="34" w:right="136" w:hanging="34"/>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2004" w:type="pct"/>
            <w:shd w:val="clear" w:color="auto" w:fill="DEEAF6" w:themeFill="accent1" w:themeFillTint="33"/>
            <w:vAlign w:val="center"/>
          </w:tcPr>
          <w:p w14:paraId="57A5F1BB" w14:textId="77777777" w:rsidR="008A0B3C" w:rsidRPr="00D96F1C" w:rsidRDefault="008A0B3C" w:rsidP="00526E9D">
            <w:pPr>
              <w:widowControl w:val="0"/>
              <w:pBdr>
                <w:top w:val="nil"/>
                <w:left w:val="nil"/>
                <w:bottom w:val="nil"/>
                <w:right w:val="nil"/>
                <w:between w:val="nil"/>
                <w:bar w:val="nil"/>
              </w:pBdr>
              <w:spacing w:line="288" w:lineRule="auto"/>
              <w:ind w:left="143" w:right="136" w:hanging="3"/>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067267" w:rsidRPr="00D96F1C" w14:paraId="55EB9A85" w14:textId="77777777" w:rsidTr="00067267">
        <w:trPr>
          <w:trHeight w:val="510"/>
        </w:trPr>
        <w:tc>
          <w:tcPr>
            <w:tcW w:w="197" w:type="pct"/>
            <w:vMerge w:val="restart"/>
            <w:vAlign w:val="center"/>
          </w:tcPr>
          <w:p w14:paraId="67A0966E" w14:textId="77777777" w:rsidR="008E1F5D" w:rsidRPr="00D96F1C" w:rsidRDefault="008E1F5D" w:rsidP="007F5F1F">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3.1</w:t>
            </w:r>
          </w:p>
        </w:tc>
        <w:tc>
          <w:tcPr>
            <w:tcW w:w="746" w:type="pct"/>
            <w:vMerge w:val="restart"/>
            <w:vAlign w:val="center"/>
          </w:tcPr>
          <w:p w14:paraId="16B7E470" w14:textId="06370991" w:rsidR="008E1F5D" w:rsidRPr="00D96F1C" w:rsidRDefault="008E1F5D" w:rsidP="007F5F1F">
            <w:pPr>
              <w:spacing w:line="288" w:lineRule="auto"/>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Posúdenie administratívnych a odborných kapacít na riadenie a realizáciu projektu</w:t>
            </w:r>
          </w:p>
        </w:tc>
        <w:tc>
          <w:tcPr>
            <w:tcW w:w="1050" w:type="pct"/>
            <w:vMerge w:val="restart"/>
            <w:vAlign w:val="center"/>
          </w:tcPr>
          <w:p w14:paraId="0876A7FE" w14:textId="77777777" w:rsidR="008E1F5D" w:rsidRPr="00EF7063" w:rsidRDefault="008E1F5D" w:rsidP="007F5F1F">
            <w:pPr>
              <w:spacing w:line="288" w:lineRule="auto"/>
              <w:jc w:val="both"/>
              <w:rPr>
                <w:rFonts w:ascii="Arial" w:hAnsi="Arial" w:cs="Arial"/>
                <w:color w:val="000000" w:themeColor="text1"/>
                <w:sz w:val="19"/>
                <w:szCs w:val="19"/>
              </w:rPr>
            </w:pPr>
            <w:r w:rsidRPr="00EF7063">
              <w:rPr>
                <w:rFonts w:ascii="Arial" w:hAnsi="Arial" w:cs="Arial"/>
                <w:color w:val="000000" w:themeColor="text1"/>
                <w:sz w:val="19"/>
                <w:szCs w:val="19"/>
              </w:rPr>
              <w:t xml:space="preserve">Posudzuje  zostavenie realizačného tímu </w:t>
            </w:r>
            <w:r>
              <w:rPr>
                <w:rFonts w:ascii="Arial" w:hAnsi="Arial" w:cs="Arial"/>
                <w:color w:val="000000" w:themeColor="text1"/>
                <w:sz w:val="19"/>
                <w:szCs w:val="19"/>
              </w:rPr>
              <w:t xml:space="preserve">s dostatočnými administratívnymi kapacitami na riadenie projektu </w:t>
            </w:r>
            <w:r w:rsidRPr="00EF7063">
              <w:rPr>
                <w:rFonts w:ascii="Arial" w:hAnsi="Arial" w:cs="Arial"/>
                <w:color w:val="000000" w:themeColor="text1"/>
                <w:sz w:val="19"/>
                <w:szCs w:val="19"/>
              </w:rPr>
              <w:t>(projektový manažment, monitorovanie, financovanie, publicita, dodržiavanie ustanovení zmluvy o NFP) a odborná kapacita pre realizáciu aktivít projektu (vrátane rozdelenia kompetencií, definovania potrebných odborných znalostí, vzdelania atď.).</w:t>
            </w:r>
          </w:p>
          <w:p w14:paraId="50B89C97" w14:textId="4B17641C" w:rsidR="008E1F5D" w:rsidRPr="00D96F1C" w:rsidRDefault="008E1F5D" w:rsidP="007F5F1F">
            <w:pPr>
              <w:spacing w:line="288" w:lineRule="auto"/>
              <w:rPr>
                <w:rFonts w:ascii="Arial" w:eastAsia="Calibri" w:hAnsi="Arial" w:cs="Arial"/>
                <w:color w:val="000000" w:themeColor="text1"/>
                <w:sz w:val="19"/>
                <w:szCs w:val="19"/>
              </w:rPr>
            </w:pPr>
            <w:r w:rsidRPr="00EF7063">
              <w:rPr>
                <w:rFonts w:ascii="Arial" w:hAnsi="Arial" w:cs="Arial"/>
                <w:color w:val="000000" w:themeColor="text1"/>
                <w:sz w:val="19"/>
                <w:szCs w:val="19"/>
              </w:rPr>
              <w:t>Administratívne a odborné kapacity môžu byť zabezpečené buď z interných alebo externých zdrojov.</w:t>
            </w:r>
          </w:p>
        </w:tc>
        <w:tc>
          <w:tcPr>
            <w:tcW w:w="525" w:type="pct"/>
            <w:vMerge w:val="restart"/>
            <w:vAlign w:val="center"/>
          </w:tcPr>
          <w:p w14:paraId="5B685FC9" w14:textId="77777777" w:rsidR="008E1F5D" w:rsidRPr="00F93B3F" w:rsidRDefault="008E1F5D" w:rsidP="007F5F1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r w:rsidRPr="00F93B3F">
              <w:rPr>
                <w:rFonts w:ascii="Arial" w:eastAsia="Helvetica" w:hAnsi="Arial" w:cs="Arial"/>
                <w:color w:val="000000" w:themeColor="text1"/>
                <w:sz w:val="19"/>
                <w:szCs w:val="19"/>
                <w:u w:color="000000"/>
                <w:bdr w:val="nil"/>
              </w:rPr>
              <w:t>Bodové kritérium</w:t>
            </w:r>
          </w:p>
          <w:p w14:paraId="4EF9E1A8" w14:textId="77777777" w:rsidR="008E1F5D" w:rsidRPr="00D96F1C" w:rsidRDefault="008E1F5D" w:rsidP="007F5F1F">
            <w:pPr>
              <w:spacing w:line="288" w:lineRule="auto"/>
              <w:jc w:val="center"/>
              <w:rPr>
                <w:rFonts w:ascii="Arial" w:eastAsia="Calibri" w:hAnsi="Arial" w:cs="Arial"/>
                <w:color w:val="000000" w:themeColor="text1"/>
                <w:sz w:val="19"/>
                <w:szCs w:val="19"/>
              </w:rPr>
            </w:pPr>
          </w:p>
        </w:tc>
        <w:tc>
          <w:tcPr>
            <w:tcW w:w="478" w:type="pct"/>
            <w:vAlign w:val="center"/>
          </w:tcPr>
          <w:p w14:paraId="6352D88C" w14:textId="1013E890" w:rsidR="008E1F5D" w:rsidRPr="00D96F1C" w:rsidRDefault="008E1F5D" w:rsidP="007F5F1F">
            <w:pPr>
              <w:spacing w:line="288" w:lineRule="auto"/>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2</w:t>
            </w:r>
          </w:p>
        </w:tc>
        <w:tc>
          <w:tcPr>
            <w:tcW w:w="2004" w:type="pct"/>
            <w:vAlign w:val="center"/>
          </w:tcPr>
          <w:p w14:paraId="7529600A" w14:textId="77777777" w:rsidR="008E1F5D" w:rsidRPr="00F93B3F" w:rsidRDefault="008E1F5D" w:rsidP="007F5F1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sú dostatočné z hľadiska ich počtu, odborných znalostí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skúseností</w:t>
            </w:r>
            <w:r>
              <w:rPr>
                <w:rFonts w:ascii="Arial" w:eastAsia="Helvetica" w:hAnsi="Arial" w:cs="Arial"/>
                <w:color w:val="000000" w:themeColor="text1"/>
                <w:sz w:val="19"/>
                <w:szCs w:val="19"/>
              </w:rPr>
              <w:t>.</w:t>
            </w:r>
            <w:r w:rsidRPr="00F93B3F">
              <w:rPr>
                <w:rFonts w:ascii="Arial" w:eastAsia="Helvetica" w:hAnsi="Arial" w:cs="Arial"/>
                <w:color w:val="000000" w:themeColor="text1"/>
                <w:sz w:val="19"/>
                <w:szCs w:val="19"/>
              </w:rPr>
              <w:t xml:space="preserve"> </w:t>
            </w:r>
            <w:r>
              <w:rPr>
                <w:rFonts w:ascii="Arial" w:eastAsia="Helvetica" w:hAnsi="Arial" w:cs="Arial"/>
                <w:color w:val="000000" w:themeColor="text1"/>
                <w:sz w:val="19"/>
                <w:szCs w:val="19"/>
              </w:rPr>
              <w:t>J</w:t>
            </w:r>
            <w:r w:rsidRPr="00F93B3F">
              <w:rPr>
                <w:rFonts w:ascii="Arial" w:eastAsia="Helvetica" w:hAnsi="Arial" w:cs="Arial"/>
                <w:color w:val="000000" w:themeColor="text1"/>
                <w:sz w:val="19"/>
                <w:szCs w:val="19"/>
              </w:rPr>
              <w:t xml:space="preserve">ednotlivé kompetencie v rámci projektového tímu sú zadefinované komplexne a vytvárajú predpoklad pre správne riadenie a implementáciu projektu. </w:t>
            </w:r>
          </w:p>
          <w:p w14:paraId="4F564310" w14:textId="77777777" w:rsidR="008E1F5D" w:rsidRPr="00F93B3F" w:rsidRDefault="008E1F5D" w:rsidP="007F5F1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Žiadateľ má zabezpečené, resp. deklaruje zabezpečenie riadenia projektu:</w:t>
            </w:r>
          </w:p>
          <w:p w14:paraId="3B579827" w14:textId="77777777" w:rsidR="008E1F5D" w:rsidRPr="00F93B3F" w:rsidRDefault="008E1F5D" w:rsidP="009211C3">
            <w:pPr>
              <w:numPr>
                <w:ilvl w:val="0"/>
                <w:numId w:val="2"/>
              </w:numPr>
              <w:spacing w:line="288" w:lineRule="auto"/>
              <w:ind w:left="308" w:hanging="283"/>
              <w:jc w:val="both"/>
              <w:rPr>
                <w:rFonts w:ascii="Arial" w:eastAsia="Helvetica" w:hAnsi="Arial" w:cs="Arial"/>
                <w:color w:val="000000" w:themeColor="text1"/>
                <w:sz w:val="19"/>
                <w:szCs w:val="19"/>
                <w:lang w:bidi="en-US"/>
              </w:rPr>
            </w:pPr>
            <w:r w:rsidRPr="00F93B3F">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7C800277" w14:textId="2A74D3C1" w:rsidR="008E1F5D" w:rsidRPr="00D96F1C" w:rsidRDefault="008E1F5D" w:rsidP="009211C3">
            <w:pPr>
              <w:numPr>
                <w:ilvl w:val="0"/>
                <w:numId w:val="4"/>
              </w:numPr>
              <w:spacing w:line="288" w:lineRule="auto"/>
              <w:ind w:left="308" w:hanging="283"/>
              <w:jc w:val="both"/>
              <w:rPr>
                <w:rFonts w:ascii="Arial" w:eastAsia="Helvetica" w:hAnsi="Arial" w:cs="Arial"/>
                <w:color w:val="000000" w:themeColor="text1"/>
                <w:sz w:val="19"/>
                <w:szCs w:val="19"/>
                <w:lang w:bidi="en-US"/>
              </w:rPr>
            </w:pPr>
            <w:r w:rsidRPr="00F93B3F">
              <w:rPr>
                <w:rFonts w:ascii="Arial" w:eastAsia="Helvetica" w:hAnsi="Arial" w:cs="Arial"/>
                <w:color w:val="000000" w:themeColor="text1"/>
                <w:sz w:val="19"/>
                <w:szCs w:val="19"/>
                <w:lang w:bidi="en-US"/>
              </w:rPr>
              <w:t xml:space="preserve">internými kapacitami primeranými rozsahu projektu, ktoré majú skúsenosti </w:t>
            </w:r>
            <w:r>
              <w:rPr>
                <w:rFonts w:ascii="Arial" w:eastAsia="Helvetica" w:hAnsi="Arial" w:cs="Arial"/>
                <w:color w:val="000000" w:themeColor="text1"/>
                <w:sz w:val="19"/>
                <w:szCs w:val="19"/>
                <w:lang w:bidi="en-US"/>
              </w:rPr>
              <w:t>v oblasti riadenia</w:t>
            </w:r>
            <w:r w:rsidRPr="00F93B3F">
              <w:rPr>
                <w:rFonts w:ascii="Arial" w:eastAsia="Helvetica" w:hAnsi="Arial" w:cs="Arial"/>
                <w:color w:val="000000" w:themeColor="text1"/>
                <w:sz w:val="19"/>
                <w:szCs w:val="19"/>
                <w:lang w:bidi="en-US"/>
              </w:rPr>
              <w:t xml:space="preserve"> obdobn</w:t>
            </w:r>
            <w:r>
              <w:rPr>
                <w:rFonts w:ascii="Arial" w:eastAsia="Helvetica" w:hAnsi="Arial" w:cs="Arial"/>
                <w:color w:val="000000" w:themeColor="text1"/>
                <w:sz w:val="19"/>
                <w:szCs w:val="19"/>
                <w:lang w:bidi="en-US"/>
              </w:rPr>
              <w:t>ých</w:t>
            </w:r>
            <w:r w:rsidRPr="00F93B3F">
              <w:rPr>
                <w:rFonts w:ascii="Arial" w:eastAsia="Helvetica" w:hAnsi="Arial" w:cs="Arial"/>
                <w:color w:val="000000" w:themeColor="text1"/>
                <w:sz w:val="19"/>
                <w:szCs w:val="19"/>
                <w:lang w:bidi="en-US"/>
              </w:rPr>
              <w:t>/porovnateľn</w:t>
            </w:r>
            <w:r>
              <w:rPr>
                <w:rFonts w:ascii="Arial" w:eastAsia="Helvetica" w:hAnsi="Arial" w:cs="Arial"/>
                <w:color w:val="000000" w:themeColor="text1"/>
                <w:sz w:val="19"/>
                <w:szCs w:val="19"/>
                <w:lang w:bidi="en-US"/>
              </w:rPr>
              <w:t>ých</w:t>
            </w:r>
            <w:r w:rsidRPr="00F93B3F">
              <w:rPr>
                <w:rFonts w:ascii="Arial" w:eastAsia="Helvetica" w:hAnsi="Arial" w:cs="Arial"/>
                <w:color w:val="000000" w:themeColor="text1"/>
                <w:sz w:val="19"/>
                <w:szCs w:val="19"/>
                <w:lang w:bidi="en-US"/>
              </w:rPr>
              <w:t xml:space="preserve"> projekt</w:t>
            </w:r>
            <w:r>
              <w:rPr>
                <w:rFonts w:ascii="Arial" w:eastAsia="Helvetica" w:hAnsi="Arial" w:cs="Arial"/>
                <w:color w:val="000000" w:themeColor="text1"/>
                <w:sz w:val="19"/>
                <w:szCs w:val="19"/>
                <w:lang w:bidi="en-US"/>
              </w:rPr>
              <w:t>ov</w:t>
            </w:r>
            <w:r w:rsidRPr="00F93B3F">
              <w:rPr>
                <w:rFonts w:ascii="Arial" w:eastAsia="Helvetica" w:hAnsi="Arial" w:cs="Arial"/>
                <w:color w:val="000000" w:themeColor="text1"/>
                <w:sz w:val="19"/>
                <w:szCs w:val="19"/>
                <w:lang w:bidi="en-US"/>
              </w:rPr>
              <w:t>.</w:t>
            </w:r>
          </w:p>
        </w:tc>
      </w:tr>
      <w:tr w:rsidR="00067267" w:rsidRPr="00D96F1C" w14:paraId="762DCB3A" w14:textId="77777777" w:rsidTr="00067267">
        <w:trPr>
          <w:trHeight w:val="495"/>
        </w:trPr>
        <w:tc>
          <w:tcPr>
            <w:tcW w:w="197" w:type="pct"/>
            <w:vMerge/>
            <w:vAlign w:val="center"/>
          </w:tcPr>
          <w:p w14:paraId="4A93D3EE" w14:textId="77777777" w:rsidR="008E1F5D" w:rsidRPr="00D96F1C" w:rsidRDefault="008E1F5D" w:rsidP="007F5F1F">
            <w:pPr>
              <w:spacing w:line="288" w:lineRule="auto"/>
              <w:jc w:val="center"/>
              <w:rPr>
                <w:rFonts w:ascii="Arial" w:eastAsia="Calibri" w:hAnsi="Arial" w:cs="Arial"/>
                <w:color w:val="000000" w:themeColor="text1"/>
                <w:sz w:val="19"/>
                <w:szCs w:val="19"/>
              </w:rPr>
            </w:pPr>
          </w:p>
        </w:tc>
        <w:tc>
          <w:tcPr>
            <w:tcW w:w="746" w:type="pct"/>
            <w:vMerge/>
            <w:vAlign w:val="center"/>
          </w:tcPr>
          <w:p w14:paraId="243635B8" w14:textId="77777777" w:rsidR="008E1F5D" w:rsidRPr="00D96F1C" w:rsidRDefault="008E1F5D" w:rsidP="007F5F1F">
            <w:pPr>
              <w:spacing w:line="288" w:lineRule="auto"/>
              <w:rPr>
                <w:rFonts w:ascii="Arial" w:eastAsia="Calibri" w:hAnsi="Arial" w:cs="Arial"/>
                <w:color w:val="000000" w:themeColor="text1"/>
                <w:sz w:val="19"/>
                <w:szCs w:val="19"/>
              </w:rPr>
            </w:pPr>
          </w:p>
        </w:tc>
        <w:tc>
          <w:tcPr>
            <w:tcW w:w="1050" w:type="pct"/>
            <w:vMerge/>
            <w:vAlign w:val="center"/>
          </w:tcPr>
          <w:p w14:paraId="4EB788AB" w14:textId="77777777" w:rsidR="008E1F5D" w:rsidRPr="00D96F1C" w:rsidRDefault="008E1F5D" w:rsidP="007F5F1F">
            <w:pPr>
              <w:spacing w:line="288" w:lineRule="auto"/>
              <w:rPr>
                <w:rFonts w:ascii="Arial" w:eastAsia="Calibri" w:hAnsi="Arial" w:cs="Arial"/>
                <w:color w:val="000000" w:themeColor="text1"/>
                <w:sz w:val="19"/>
                <w:szCs w:val="19"/>
              </w:rPr>
            </w:pPr>
          </w:p>
        </w:tc>
        <w:tc>
          <w:tcPr>
            <w:tcW w:w="525" w:type="pct"/>
            <w:vMerge/>
            <w:vAlign w:val="center"/>
          </w:tcPr>
          <w:p w14:paraId="7202E421" w14:textId="77777777" w:rsidR="008E1F5D" w:rsidRPr="00D96F1C" w:rsidRDefault="008E1F5D" w:rsidP="007F5F1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p>
        </w:tc>
        <w:tc>
          <w:tcPr>
            <w:tcW w:w="478" w:type="pct"/>
            <w:vAlign w:val="center"/>
          </w:tcPr>
          <w:p w14:paraId="73F6C849" w14:textId="2E30E8EB" w:rsidR="008E1F5D" w:rsidRPr="00D96F1C" w:rsidRDefault="008E1F5D" w:rsidP="007F5F1F">
            <w:pPr>
              <w:spacing w:line="288" w:lineRule="auto"/>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1</w:t>
            </w:r>
          </w:p>
        </w:tc>
        <w:tc>
          <w:tcPr>
            <w:tcW w:w="2004" w:type="pct"/>
            <w:vAlign w:val="center"/>
          </w:tcPr>
          <w:p w14:paraId="5D6E93ED" w14:textId="14944BBE" w:rsidR="008E1F5D" w:rsidRPr="00D96F1C" w:rsidRDefault="008E1F5D" w:rsidP="007F5F1F">
            <w:pPr>
              <w:pBdr>
                <w:top w:val="nil"/>
                <w:left w:val="nil"/>
                <w:bottom w:val="nil"/>
                <w:right w:val="nil"/>
                <w:between w:val="nil"/>
                <w:bar w:val="nil"/>
              </w:pBd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sú dostatočné z hľadiska ich počtu, odborných znalostí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skúseností</w:t>
            </w:r>
            <w:r>
              <w:rPr>
                <w:rFonts w:ascii="Arial" w:eastAsia="Helvetica" w:hAnsi="Arial" w:cs="Arial"/>
                <w:color w:val="000000" w:themeColor="text1"/>
                <w:sz w:val="19"/>
                <w:szCs w:val="19"/>
              </w:rPr>
              <w:t xml:space="preserve"> s riadením porovnateľných projektov</w:t>
            </w:r>
            <w:r w:rsidRPr="00F93B3F">
              <w:rPr>
                <w:rFonts w:ascii="Arial" w:eastAsia="Helvetica" w:hAnsi="Arial" w:cs="Arial"/>
                <w:color w:val="000000" w:themeColor="text1"/>
                <w:sz w:val="19"/>
                <w:szCs w:val="19"/>
              </w:rPr>
              <w:t xml:space="preserve">. Žiadateľ má zabezpečené, resp. deklaruje zabezpečenie riadenia projektu internými alebo externými kapacitami, avšak v niektorej z oblastí ako napr. počet administratívnych a odborných kapacít, zadefinovanie jednotlivých kompetencií v rámci projektového tímu a pod. sa objavujú nedostatky, ktoré však nemajú rozhodujúci vplyv na správne riadenie a implementáciu projektu. </w:t>
            </w:r>
          </w:p>
        </w:tc>
      </w:tr>
      <w:tr w:rsidR="00067267" w:rsidRPr="00D96F1C" w14:paraId="4568A886" w14:textId="77777777" w:rsidTr="00067267">
        <w:trPr>
          <w:trHeight w:val="1275"/>
        </w:trPr>
        <w:tc>
          <w:tcPr>
            <w:tcW w:w="197" w:type="pct"/>
            <w:vMerge/>
            <w:vAlign w:val="center"/>
          </w:tcPr>
          <w:p w14:paraId="55DA71FF" w14:textId="77777777" w:rsidR="008E1F5D" w:rsidRPr="00D96F1C" w:rsidRDefault="008E1F5D" w:rsidP="007F5F1F">
            <w:pPr>
              <w:spacing w:line="288" w:lineRule="auto"/>
              <w:jc w:val="center"/>
              <w:rPr>
                <w:rFonts w:ascii="Arial" w:eastAsia="Calibri" w:hAnsi="Arial" w:cs="Arial"/>
                <w:color w:val="000000" w:themeColor="text1"/>
                <w:sz w:val="19"/>
                <w:szCs w:val="19"/>
              </w:rPr>
            </w:pPr>
          </w:p>
        </w:tc>
        <w:tc>
          <w:tcPr>
            <w:tcW w:w="746" w:type="pct"/>
            <w:vMerge/>
            <w:vAlign w:val="center"/>
          </w:tcPr>
          <w:p w14:paraId="38541C47" w14:textId="77777777" w:rsidR="008E1F5D" w:rsidRPr="00D96F1C" w:rsidRDefault="008E1F5D" w:rsidP="007F5F1F">
            <w:pPr>
              <w:spacing w:line="288" w:lineRule="auto"/>
              <w:rPr>
                <w:rFonts w:ascii="Arial" w:eastAsia="Calibri" w:hAnsi="Arial" w:cs="Arial"/>
                <w:color w:val="000000" w:themeColor="text1"/>
                <w:sz w:val="19"/>
                <w:szCs w:val="19"/>
              </w:rPr>
            </w:pPr>
          </w:p>
        </w:tc>
        <w:tc>
          <w:tcPr>
            <w:tcW w:w="1050" w:type="pct"/>
            <w:vMerge/>
            <w:vAlign w:val="center"/>
          </w:tcPr>
          <w:p w14:paraId="0DCDA511" w14:textId="77777777" w:rsidR="008E1F5D" w:rsidRPr="00D96F1C" w:rsidRDefault="008E1F5D" w:rsidP="007F5F1F">
            <w:pPr>
              <w:spacing w:line="288" w:lineRule="auto"/>
              <w:rPr>
                <w:rFonts w:ascii="Arial" w:eastAsia="Calibri" w:hAnsi="Arial" w:cs="Arial"/>
                <w:color w:val="000000" w:themeColor="text1"/>
                <w:sz w:val="19"/>
                <w:szCs w:val="19"/>
              </w:rPr>
            </w:pPr>
          </w:p>
        </w:tc>
        <w:tc>
          <w:tcPr>
            <w:tcW w:w="525" w:type="pct"/>
            <w:vMerge/>
            <w:vAlign w:val="center"/>
          </w:tcPr>
          <w:p w14:paraId="2542256A" w14:textId="77777777" w:rsidR="008E1F5D" w:rsidRPr="00D96F1C" w:rsidRDefault="008E1F5D" w:rsidP="007F5F1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p>
        </w:tc>
        <w:tc>
          <w:tcPr>
            <w:tcW w:w="478" w:type="pct"/>
            <w:vAlign w:val="center"/>
          </w:tcPr>
          <w:p w14:paraId="75A21BBC" w14:textId="2F569492" w:rsidR="008E1F5D" w:rsidRPr="00D96F1C" w:rsidRDefault="008E1F5D" w:rsidP="007F5F1F">
            <w:pPr>
              <w:spacing w:line="288" w:lineRule="auto"/>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0</w:t>
            </w:r>
          </w:p>
        </w:tc>
        <w:tc>
          <w:tcPr>
            <w:tcW w:w="2004" w:type="pct"/>
            <w:vAlign w:val="center"/>
          </w:tcPr>
          <w:p w14:paraId="670EFF65" w14:textId="1BEF05BB" w:rsidR="008E1F5D" w:rsidRPr="00D96F1C" w:rsidRDefault="008E1F5D" w:rsidP="007F5F1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skúsenosti</w:t>
            </w:r>
            <w:r>
              <w:rPr>
                <w:rFonts w:ascii="Arial" w:eastAsia="Helvetica" w:hAnsi="Arial" w:cs="Arial"/>
                <w:color w:val="000000" w:themeColor="text1"/>
                <w:sz w:val="19"/>
                <w:szCs w:val="19"/>
              </w:rPr>
              <w:t xml:space="preserve"> s riadením porovnateľných projektov</w:t>
            </w:r>
            <w:r w:rsidRPr="00F93B3F">
              <w:rPr>
                <w:rFonts w:ascii="Arial" w:eastAsia="Helvetica" w:hAnsi="Arial" w:cs="Arial"/>
                <w:color w:val="000000" w:themeColor="text1"/>
                <w:sz w:val="19"/>
                <w:szCs w:val="19"/>
              </w:rPr>
              <w:t>, nekompletný projektový tím. Nedostatky administratívnych kapacít vytvárajú ohrozenie pre správne riadenie a implementáciu projektu.</w:t>
            </w:r>
          </w:p>
        </w:tc>
      </w:tr>
    </w:tbl>
    <w:p w14:paraId="648A29D9" w14:textId="29DA24AD" w:rsidR="00003EAE" w:rsidRPr="003C6DE1" w:rsidRDefault="00003EAE" w:rsidP="005A7C9C">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sidR="0002548D">
        <w:rPr>
          <w:rFonts w:ascii="Arial" w:hAnsi="Arial" w:cs="Arial"/>
          <w:color w:val="000000" w:themeColor="text1"/>
          <w:sz w:val="19"/>
          <w:szCs w:val="19"/>
        </w:rPr>
        <w:t> </w:t>
      </w:r>
      <w:r w:rsidRPr="003C6DE1">
        <w:rPr>
          <w:rFonts w:ascii="Arial" w:hAnsi="Arial" w:cs="Arial"/>
          <w:color w:val="000000" w:themeColor="text1"/>
          <w:sz w:val="19"/>
          <w:szCs w:val="19"/>
        </w:rPr>
        <w:t>časti</w:t>
      </w:r>
      <w:r w:rsidR="0002548D">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w:t>
      </w:r>
    </w:p>
    <w:p w14:paraId="23745D13" w14:textId="77777777" w:rsidR="00003EAE" w:rsidRPr="003C6DE1" w:rsidRDefault="00003EAE" w:rsidP="005A7C9C">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lastRenderedPageBreak/>
        <w:t>Hodnotiteľ posudzuje najmä plnenie nasledovných oblastí:</w:t>
      </w:r>
    </w:p>
    <w:p w14:paraId="42236351" w14:textId="0A2434A4" w:rsidR="00003EAE" w:rsidRPr="00D06955" w:rsidRDefault="00003EAE"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a odborných kapacít pre </w:t>
      </w:r>
      <w:r w:rsidRPr="00D06955">
        <w:rPr>
          <w:rFonts w:ascii="Arial" w:hAnsi="Arial" w:cs="Arial"/>
          <w:color w:val="000000" w:themeColor="text1"/>
          <w:sz w:val="19"/>
          <w:szCs w:val="19"/>
          <w:lang w:val="sk-SK"/>
        </w:rPr>
        <w:t>riadenie projektu: monitorovanie projektu, finančné riadenie projektu, publicita a informovanie, účtovanie, vedenie evidencie a archivácia, zabezpečenie súladu realizácie projektu so zmluvou o  NFP (</w:t>
      </w:r>
      <w:r>
        <w:rPr>
          <w:rFonts w:ascii="Arial" w:hAnsi="Arial" w:cs="Arial"/>
          <w:color w:val="000000" w:themeColor="text1"/>
          <w:sz w:val="19"/>
          <w:szCs w:val="19"/>
          <w:lang w:val="sk-SK"/>
        </w:rPr>
        <w:t>posudzuje sa</w:t>
      </w:r>
      <w:r w:rsidR="00ED7FFB">
        <w:rPr>
          <w:rFonts w:ascii="Arial" w:hAnsi="Arial" w:cs="Arial"/>
          <w:color w:val="000000" w:themeColor="text1"/>
          <w:sz w:val="19"/>
          <w:szCs w:val="19"/>
          <w:lang w:val="sk-SK"/>
        </w:rPr>
        <w:t>,</w:t>
      </w:r>
      <w:r>
        <w:rPr>
          <w:rFonts w:ascii="Arial" w:hAnsi="Arial" w:cs="Arial"/>
          <w:color w:val="000000" w:themeColor="text1"/>
          <w:sz w:val="19"/>
          <w:szCs w:val="19"/>
          <w:lang w:val="sk-SK"/>
        </w:rPr>
        <w:t xml:space="preserve">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w:t>
      </w:r>
      <w:r>
        <w:rPr>
          <w:rFonts w:ascii="Arial" w:hAnsi="Arial" w:cs="Arial"/>
          <w:color w:val="000000" w:themeColor="text1"/>
          <w:sz w:val="19"/>
          <w:szCs w:val="19"/>
          <w:lang w:val="sk-SK"/>
        </w:rPr>
        <w:t xml:space="preserve">zabezpečenie riadenia projektu – t.j. </w:t>
      </w:r>
      <w:r w:rsidRPr="00D06955">
        <w:rPr>
          <w:rFonts w:ascii="Arial" w:hAnsi="Arial" w:cs="Arial"/>
          <w:color w:val="000000" w:themeColor="text1"/>
          <w:sz w:val="19"/>
          <w:szCs w:val="19"/>
          <w:lang w:val="sk-SK"/>
        </w:rPr>
        <w:t xml:space="preserve">vie zabezpečiť dostatočné </w:t>
      </w:r>
      <w:r>
        <w:rPr>
          <w:rFonts w:ascii="Arial" w:hAnsi="Arial" w:cs="Arial"/>
          <w:color w:val="000000" w:themeColor="text1"/>
          <w:sz w:val="19"/>
          <w:szCs w:val="19"/>
          <w:lang w:val="sk-SK"/>
        </w:rPr>
        <w:t xml:space="preserve">interné </w:t>
      </w:r>
      <w:r w:rsidRPr="00D06955">
        <w:rPr>
          <w:rFonts w:ascii="Arial" w:hAnsi="Arial" w:cs="Arial"/>
          <w:color w:val="000000" w:themeColor="text1"/>
          <w:sz w:val="19"/>
          <w:szCs w:val="19"/>
          <w:lang w:val="sk-SK"/>
        </w:rPr>
        <w:t>administratívne kapacity s potrebnou odbornou spôsobilosťou a know-how potrebným pre zabezpečenie všetkých oblastí riadenia projektu</w:t>
      </w:r>
      <w:r>
        <w:rPr>
          <w:rFonts w:ascii="Arial" w:hAnsi="Arial" w:cs="Arial"/>
          <w:color w:val="000000" w:themeColor="text1"/>
          <w:sz w:val="19"/>
          <w:szCs w:val="19"/>
          <w:lang w:val="sk-SK"/>
        </w:rPr>
        <w:t>, resp. dokáže formulovať dostatočné odborné požiadavky pre externé riadenie, ktorými sa zabezpečí správne riadenie projektu,</w:t>
      </w:r>
    </w:p>
    <w:p w14:paraId="62A5E3DB" w14:textId="2A042F40" w:rsidR="00003EAE" w:rsidRPr="00857CFE" w:rsidRDefault="00003EAE"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D06955">
        <w:rPr>
          <w:rFonts w:ascii="Arial" w:hAnsi="Arial" w:cs="Arial"/>
          <w:color w:val="000000" w:themeColor="text1"/>
          <w:sz w:val="19"/>
          <w:szCs w:val="19"/>
          <w:lang w:val="sk-SK"/>
        </w:rPr>
        <w:t xml:space="preserve">zabezpečenie administratívnych a odborných kapacít pre realizáciu projektu: </w:t>
      </w:r>
      <w:r>
        <w:rPr>
          <w:rFonts w:ascii="Arial" w:hAnsi="Arial" w:cs="Arial"/>
          <w:color w:val="000000" w:themeColor="text1"/>
          <w:sz w:val="19"/>
          <w:szCs w:val="19"/>
          <w:lang w:val="sk-SK"/>
        </w:rPr>
        <w:t>posudzuje sa</w:t>
      </w:r>
      <w:r w:rsidR="00ED7FFB">
        <w:rPr>
          <w:rFonts w:ascii="Arial" w:hAnsi="Arial" w:cs="Arial"/>
          <w:color w:val="000000" w:themeColor="text1"/>
          <w:sz w:val="19"/>
          <w:szCs w:val="19"/>
          <w:lang w:val="sk-SK"/>
        </w:rPr>
        <w:t>,</w:t>
      </w:r>
      <w:r>
        <w:rPr>
          <w:rFonts w:ascii="Arial" w:hAnsi="Arial" w:cs="Arial"/>
          <w:color w:val="000000" w:themeColor="text1"/>
          <w:sz w:val="19"/>
          <w:szCs w:val="19"/>
          <w:lang w:val="sk-SK"/>
        </w:rPr>
        <w:t xml:space="preserve">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za</w:t>
      </w:r>
      <w:r>
        <w:rPr>
          <w:rFonts w:ascii="Arial" w:hAnsi="Arial" w:cs="Arial"/>
          <w:color w:val="000000" w:themeColor="text1"/>
          <w:sz w:val="19"/>
          <w:szCs w:val="19"/>
          <w:lang w:val="sk-SK"/>
        </w:rPr>
        <w:t xml:space="preserve">bezpečenie realizácie projektu - </w:t>
      </w:r>
      <w:r w:rsidRPr="00D06955">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t.j. </w:t>
      </w:r>
      <w:r w:rsidRPr="00D06955">
        <w:rPr>
          <w:rFonts w:ascii="Arial" w:hAnsi="Arial" w:cs="Arial"/>
          <w:color w:val="000000" w:themeColor="text1"/>
          <w:sz w:val="19"/>
          <w:szCs w:val="19"/>
          <w:lang w:val="sk-SK"/>
        </w:rPr>
        <w:t xml:space="preserve">vie </w:t>
      </w:r>
      <w:r w:rsidRPr="00857CFE">
        <w:rPr>
          <w:rFonts w:ascii="Arial" w:hAnsi="Arial" w:cs="Arial"/>
          <w:color w:val="000000" w:themeColor="text1"/>
          <w:sz w:val="19"/>
          <w:szCs w:val="19"/>
          <w:lang w:val="sk-SK"/>
        </w:rPr>
        <w:t>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 atď.</w:t>
      </w:r>
    </w:p>
    <w:p w14:paraId="112322B3" w14:textId="47208E4E" w:rsidR="00003EAE" w:rsidRPr="003C6DE1" w:rsidRDefault="00003EAE" w:rsidP="005A7C9C">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Hodnotiteľ hodnotí najmä mieru zabezpečenia administratívnych a odborných kapacít pre riadenie projektu</w:t>
      </w:r>
      <w:r w:rsidR="006B50BF">
        <w:rPr>
          <w:rFonts w:ascii="Arial" w:hAnsi="Arial" w:cs="Arial"/>
          <w:color w:val="000000" w:themeColor="text1"/>
          <w:sz w:val="19"/>
          <w:szCs w:val="19"/>
          <w:lang w:val="sk-SK"/>
        </w:rPr>
        <w:t>,</w:t>
      </w:r>
      <w:r w:rsidRPr="003C6DE1">
        <w:rPr>
          <w:rFonts w:ascii="Arial" w:hAnsi="Arial" w:cs="Arial"/>
          <w:color w:val="000000" w:themeColor="text1"/>
          <w:sz w:val="19"/>
          <w:szCs w:val="19"/>
          <w:lang w:val="sk-SK"/>
        </w:rPr>
        <w:t xml:space="preserve"> a to najmä:</w:t>
      </w:r>
    </w:p>
    <w:p w14:paraId="0BF6F436" w14:textId="470013BD" w:rsidR="00003EAE" w:rsidRPr="003C6DE1" w:rsidRDefault="00003EAE"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komplexným definovaním jednotlivých pozícií riadiaceho tímu (napr. hlavný manažér, projektový manažér, finančný manažér</w:t>
      </w:r>
      <w:r w:rsidR="005A7C9C">
        <w:rPr>
          <w:rFonts w:ascii="Arial" w:hAnsi="Arial" w:cs="Arial"/>
          <w:color w:val="000000" w:themeColor="text1"/>
          <w:sz w:val="19"/>
          <w:szCs w:val="19"/>
          <w:lang w:val="sk-SK"/>
        </w:rPr>
        <w:t xml:space="preserve">, manažér pre </w:t>
      </w:r>
      <w:r w:rsidR="006B50BF">
        <w:rPr>
          <w:rFonts w:ascii="Arial" w:hAnsi="Arial" w:cs="Arial"/>
          <w:color w:val="000000" w:themeColor="text1"/>
          <w:sz w:val="19"/>
          <w:szCs w:val="19"/>
          <w:lang w:val="sk-SK"/>
        </w:rPr>
        <w:t xml:space="preserve">verejné obstarávanie </w:t>
      </w:r>
      <w:r w:rsidR="005A7C9C">
        <w:rPr>
          <w:rFonts w:ascii="Arial" w:hAnsi="Arial" w:cs="Arial"/>
          <w:color w:val="000000" w:themeColor="text1"/>
          <w:sz w:val="19"/>
          <w:szCs w:val="19"/>
          <w:lang w:val="sk-SK"/>
        </w:rPr>
        <w:t>a pod.),</w:t>
      </w:r>
    </w:p>
    <w:p w14:paraId="1C038486" w14:textId="4FEC02D2" w:rsidR="00003EAE" w:rsidRPr="003C6DE1" w:rsidRDefault="00003EAE"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obsadením jednotlivých pozícií projektového tímu (uvedenie </w:t>
      </w:r>
      <w:r w:rsidR="006B50BF">
        <w:rPr>
          <w:rFonts w:ascii="Arial" w:hAnsi="Arial" w:cs="Arial"/>
          <w:color w:val="000000" w:themeColor="text1"/>
          <w:sz w:val="19"/>
          <w:szCs w:val="19"/>
          <w:lang w:val="sk-SK"/>
        </w:rPr>
        <w:t xml:space="preserve">konkrétnych osôb </w:t>
      </w:r>
      <w:r w:rsidRPr="003C6DE1">
        <w:rPr>
          <w:rFonts w:ascii="Arial" w:hAnsi="Arial" w:cs="Arial"/>
          <w:color w:val="000000" w:themeColor="text1"/>
          <w:sz w:val="19"/>
          <w:szCs w:val="19"/>
          <w:lang w:val="sk-SK"/>
        </w:rPr>
        <w:t>jednotlivých členo</w:t>
      </w:r>
      <w:r w:rsidR="006B50BF">
        <w:rPr>
          <w:rFonts w:ascii="Arial" w:hAnsi="Arial" w:cs="Arial"/>
          <w:color w:val="000000" w:themeColor="text1"/>
          <w:sz w:val="19"/>
          <w:szCs w:val="19"/>
          <w:lang w:val="sk-SK"/>
        </w:rPr>
        <w:t>v</w:t>
      </w:r>
      <w:r w:rsidRPr="003C6DE1">
        <w:rPr>
          <w:rFonts w:ascii="Arial" w:hAnsi="Arial" w:cs="Arial"/>
          <w:color w:val="000000" w:themeColor="text1"/>
          <w:sz w:val="19"/>
          <w:szCs w:val="19"/>
          <w:lang w:val="sk-SK"/>
        </w:rPr>
        <w:t xml:space="preserve"> tímu</w:t>
      </w:r>
      <w:r>
        <w:rPr>
          <w:rFonts w:ascii="Arial" w:hAnsi="Arial" w:cs="Arial"/>
          <w:color w:val="000000" w:themeColor="text1"/>
          <w:sz w:val="19"/>
          <w:szCs w:val="19"/>
          <w:lang w:val="sk-SK"/>
        </w:rPr>
        <w:t>, resp. uvedenie kvalifikačných požiadaviek na jednotlivé pozície</w:t>
      </w:r>
      <w:r w:rsidR="005A7C9C">
        <w:rPr>
          <w:rFonts w:ascii="Arial" w:hAnsi="Arial" w:cs="Arial"/>
          <w:color w:val="000000" w:themeColor="text1"/>
          <w:sz w:val="19"/>
          <w:szCs w:val="19"/>
          <w:lang w:val="sk-SK"/>
        </w:rPr>
        <w:t>),</w:t>
      </w:r>
    </w:p>
    <w:p w14:paraId="4DFFD867" w14:textId="77777777" w:rsidR="00003EAE" w:rsidRPr="003C6DE1" w:rsidRDefault="00003EAE"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w:t>
      </w:r>
      <w:r>
        <w:rPr>
          <w:rFonts w:ascii="Arial" w:hAnsi="Arial" w:cs="Arial"/>
          <w:color w:val="000000" w:themeColor="text1"/>
          <w:sz w:val="19"/>
          <w:szCs w:val="19"/>
          <w:lang w:val="sk-SK"/>
        </w:rPr>
        <w:t>u, resp. uvedením kvalifikačných požiadaviek na jednotlivé pozície</w:t>
      </w:r>
      <w:r w:rsidRPr="003C6DE1">
        <w:rPr>
          <w:rFonts w:ascii="Arial" w:hAnsi="Arial" w:cs="Arial"/>
          <w:color w:val="000000" w:themeColor="text1"/>
          <w:sz w:val="19"/>
          <w:szCs w:val="19"/>
          <w:lang w:val="sk-SK"/>
        </w:rPr>
        <w:t>).</w:t>
      </w:r>
    </w:p>
    <w:p w14:paraId="6B1DCB72" w14:textId="77777777" w:rsidR="00003EAE" w:rsidRPr="003C6DE1" w:rsidRDefault="00003EAE" w:rsidP="005A7C9C">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0426EE21" w14:textId="48E320E1" w:rsidR="00003EAE" w:rsidRDefault="00003EAE" w:rsidP="005F6C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8"/>
        <w:tblW w:w="5000" w:type="pct"/>
        <w:tblLayout w:type="fixed"/>
        <w:tblLook w:val="04A0" w:firstRow="1" w:lastRow="0" w:firstColumn="1" w:lastColumn="0" w:noHBand="0" w:noVBand="1"/>
      </w:tblPr>
      <w:tblGrid>
        <w:gridCol w:w="581"/>
        <w:gridCol w:w="1936"/>
        <w:gridCol w:w="3261"/>
        <w:gridCol w:w="1277"/>
        <w:gridCol w:w="1416"/>
        <w:gridCol w:w="6655"/>
      </w:tblGrid>
      <w:tr w:rsidR="00067267" w:rsidRPr="00D96F1C" w14:paraId="00D34DB1" w14:textId="77777777" w:rsidTr="00067267">
        <w:trPr>
          <w:trHeight w:val="397"/>
        </w:trPr>
        <w:tc>
          <w:tcPr>
            <w:tcW w:w="192" w:type="pct"/>
            <w:shd w:val="clear" w:color="auto" w:fill="DEEAF6" w:themeFill="accent1" w:themeFillTint="33"/>
            <w:vAlign w:val="center"/>
          </w:tcPr>
          <w:p w14:paraId="23BF5B93"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P.č.</w:t>
            </w:r>
          </w:p>
        </w:tc>
        <w:tc>
          <w:tcPr>
            <w:tcW w:w="640" w:type="pct"/>
            <w:shd w:val="clear" w:color="auto" w:fill="DEEAF6" w:themeFill="accent1" w:themeFillTint="33"/>
            <w:vAlign w:val="center"/>
          </w:tcPr>
          <w:p w14:paraId="7F28D45D"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078" w:type="pct"/>
            <w:shd w:val="clear" w:color="auto" w:fill="DEEAF6" w:themeFill="accent1" w:themeFillTint="33"/>
            <w:vAlign w:val="center"/>
          </w:tcPr>
          <w:p w14:paraId="5C67FC4E"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22" w:type="pct"/>
            <w:shd w:val="clear" w:color="auto" w:fill="DEEAF6" w:themeFill="accent1" w:themeFillTint="33"/>
            <w:vAlign w:val="center"/>
          </w:tcPr>
          <w:p w14:paraId="1C471461"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468" w:type="pct"/>
            <w:shd w:val="clear" w:color="auto" w:fill="DEEAF6" w:themeFill="accent1" w:themeFillTint="33"/>
            <w:vAlign w:val="center"/>
          </w:tcPr>
          <w:p w14:paraId="6DE5911F" w14:textId="77777777" w:rsidR="008A0B3C" w:rsidRPr="00D96F1C" w:rsidRDefault="008A0B3C" w:rsidP="008A0B3C">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2200" w:type="pct"/>
            <w:shd w:val="clear" w:color="auto" w:fill="DEEAF6" w:themeFill="accent1" w:themeFillTint="33"/>
            <w:vAlign w:val="center"/>
          </w:tcPr>
          <w:p w14:paraId="1AFD41D5"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067267" w:rsidRPr="00D96F1C" w14:paraId="101F0A14" w14:textId="77777777" w:rsidTr="00067267">
        <w:trPr>
          <w:trHeight w:val="857"/>
        </w:trPr>
        <w:tc>
          <w:tcPr>
            <w:tcW w:w="192" w:type="pct"/>
            <w:vMerge w:val="restart"/>
            <w:vAlign w:val="center"/>
          </w:tcPr>
          <w:p w14:paraId="5B15E68F" w14:textId="77777777" w:rsidR="0078128F" w:rsidRPr="00D96F1C" w:rsidRDefault="0078128F" w:rsidP="008836B7">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3.2</w:t>
            </w:r>
          </w:p>
        </w:tc>
        <w:tc>
          <w:tcPr>
            <w:tcW w:w="640" w:type="pct"/>
            <w:vMerge w:val="restart"/>
            <w:vAlign w:val="center"/>
          </w:tcPr>
          <w:p w14:paraId="723AD988" w14:textId="77777777" w:rsidR="0078128F" w:rsidRPr="00D96F1C" w:rsidRDefault="0078128F" w:rsidP="007F5F1F">
            <w:pPr>
              <w:spacing w:line="288" w:lineRule="auto"/>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Posúdenie prevádzkovej  a technickej udržateľnosti projektu</w:t>
            </w:r>
          </w:p>
        </w:tc>
        <w:tc>
          <w:tcPr>
            <w:tcW w:w="1078" w:type="pct"/>
            <w:vMerge w:val="restart"/>
            <w:vAlign w:val="center"/>
          </w:tcPr>
          <w:p w14:paraId="56B83196" w14:textId="77777777" w:rsidR="0078128F" w:rsidRPr="00D96F1C" w:rsidRDefault="0078128F" w:rsidP="007F5F1F">
            <w:pPr>
              <w:spacing w:line="288" w:lineRule="auto"/>
              <w:jc w:val="both"/>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422" w:type="pct"/>
            <w:vMerge w:val="restart"/>
            <w:vAlign w:val="center"/>
          </w:tcPr>
          <w:p w14:paraId="73533901" w14:textId="77777777" w:rsidR="0078128F" w:rsidRPr="00D96F1C" w:rsidRDefault="0078128F" w:rsidP="007F5F1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r w:rsidRPr="00D96F1C">
              <w:rPr>
                <w:rFonts w:ascii="Arial" w:eastAsia="Helvetica" w:hAnsi="Arial" w:cs="Arial"/>
                <w:color w:val="000000" w:themeColor="text1"/>
                <w:sz w:val="19"/>
                <w:szCs w:val="19"/>
                <w:u w:color="000000"/>
                <w:bdr w:val="nil"/>
              </w:rPr>
              <w:t>Bodové kritérium</w:t>
            </w:r>
          </w:p>
        </w:tc>
        <w:tc>
          <w:tcPr>
            <w:tcW w:w="468" w:type="pct"/>
            <w:vAlign w:val="center"/>
          </w:tcPr>
          <w:p w14:paraId="5ABEE2AF" w14:textId="6A7DF3F8" w:rsidR="0078128F" w:rsidRPr="00D96F1C" w:rsidRDefault="0078128F" w:rsidP="007F5F1F">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2</w:t>
            </w:r>
          </w:p>
        </w:tc>
        <w:tc>
          <w:tcPr>
            <w:tcW w:w="2200" w:type="pct"/>
            <w:vAlign w:val="center"/>
          </w:tcPr>
          <w:p w14:paraId="680B2F36" w14:textId="77777777" w:rsidR="0078128F" w:rsidRPr="00D96F1C" w:rsidRDefault="0078128F" w:rsidP="007F5F1F">
            <w:pPr>
              <w:spacing w:line="288" w:lineRule="auto"/>
              <w:jc w:val="both"/>
              <w:rPr>
                <w:rFonts w:ascii="Arial" w:eastAsia="Helvetica" w:hAnsi="Arial" w:cs="Arial"/>
                <w:color w:val="000000" w:themeColor="text1"/>
                <w:sz w:val="19"/>
                <w:szCs w:val="19"/>
              </w:rPr>
            </w:pPr>
            <w:r w:rsidRPr="00D96F1C">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067267" w:rsidRPr="00D96F1C" w14:paraId="3765C789" w14:textId="77777777" w:rsidTr="00067267">
        <w:trPr>
          <w:trHeight w:val="820"/>
        </w:trPr>
        <w:tc>
          <w:tcPr>
            <w:tcW w:w="192" w:type="pct"/>
            <w:vMerge/>
            <w:vAlign w:val="center"/>
          </w:tcPr>
          <w:p w14:paraId="11D2647B" w14:textId="77777777" w:rsidR="0078128F" w:rsidRPr="00D96F1C" w:rsidRDefault="0078128F" w:rsidP="008836B7">
            <w:pPr>
              <w:spacing w:line="288" w:lineRule="auto"/>
              <w:jc w:val="center"/>
              <w:rPr>
                <w:rFonts w:ascii="Arial" w:eastAsia="Calibri" w:hAnsi="Arial" w:cs="Arial"/>
                <w:color w:val="000000" w:themeColor="text1"/>
                <w:sz w:val="19"/>
                <w:szCs w:val="19"/>
              </w:rPr>
            </w:pPr>
          </w:p>
        </w:tc>
        <w:tc>
          <w:tcPr>
            <w:tcW w:w="640" w:type="pct"/>
            <w:vMerge/>
            <w:vAlign w:val="center"/>
          </w:tcPr>
          <w:p w14:paraId="4F657389" w14:textId="77777777" w:rsidR="0078128F" w:rsidRPr="00D96F1C" w:rsidRDefault="0078128F" w:rsidP="007F5F1F">
            <w:pPr>
              <w:spacing w:line="288" w:lineRule="auto"/>
              <w:rPr>
                <w:rFonts w:ascii="Arial" w:eastAsia="Calibri" w:hAnsi="Arial" w:cs="Arial"/>
                <w:color w:val="000000" w:themeColor="text1"/>
                <w:sz w:val="19"/>
                <w:szCs w:val="19"/>
              </w:rPr>
            </w:pPr>
          </w:p>
        </w:tc>
        <w:tc>
          <w:tcPr>
            <w:tcW w:w="1078" w:type="pct"/>
            <w:vMerge/>
            <w:vAlign w:val="center"/>
          </w:tcPr>
          <w:p w14:paraId="020E3919" w14:textId="77777777" w:rsidR="0078128F" w:rsidRPr="00D96F1C" w:rsidRDefault="0078128F" w:rsidP="007F5F1F">
            <w:pPr>
              <w:spacing w:line="288" w:lineRule="auto"/>
              <w:rPr>
                <w:rFonts w:ascii="Arial" w:eastAsia="Calibri" w:hAnsi="Arial" w:cs="Arial"/>
                <w:color w:val="000000" w:themeColor="text1"/>
                <w:sz w:val="19"/>
                <w:szCs w:val="19"/>
              </w:rPr>
            </w:pPr>
          </w:p>
        </w:tc>
        <w:tc>
          <w:tcPr>
            <w:tcW w:w="422" w:type="pct"/>
            <w:vMerge/>
            <w:vAlign w:val="center"/>
          </w:tcPr>
          <w:p w14:paraId="76B11DE4" w14:textId="77777777" w:rsidR="0078128F" w:rsidRPr="00D96F1C" w:rsidRDefault="0078128F" w:rsidP="007F5F1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p>
        </w:tc>
        <w:tc>
          <w:tcPr>
            <w:tcW w:w="468" w:type="pct"/>
            <w:vAlign w:val="center"/>
          </w:tcPr>
          <w:p w14:paraId="03D49B4F" w14:textId="51B6465D" w:rsidR="0078128F" w:rsidRPr="00D96F1C" w:rsidRDefault="0078128F" w:rsidP="007F5F1F">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1</w:t>
            </w:r>
          </w:p>
        </w:tc>
        <w:tc>
          <w:tcPr>
            <w:tcW w:w="2200" w:type="pct"/>
            <w:vAlign w:val="center"/>
          </w:tcPr>
          <w:p w14:paraId="0E56EA43" w14:textId="452FCBAD" w:rsidR="0078128F" w:rsidRPr="00D96F1C" w:rsidRDefault="0078128F" w:rsidP="007F5F1F">
            <w:pPr>
              <w:spacing w:line="288" w:lineRule="auto"/>
              <w:jc w:val="both"/>
              <w:rPr>
                <w:rFonts w:ascii="Arial" w:eastAsia="Helvetica" w:hAnsi="Arial" w:cs="Arial"/>
                <w:color w:val="000000" w:themeColor="text1"/>
                <w:sz w:val="19"/>
                <w:szCs w:val="19"/>
              </w:rPr>
            </w:pPr>
            <w:r w:rsidRPr="00D96F1C">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w:t>
            </w:r>
            <w:r w:rsidR="00C72BBA">
              <w:rPr>
                <w:rFonts w:ascii="Arial" w:eastAsia="Helvetica" w:hAnsi="Arial" w:cs="Arial"/>
                <w:color w:val="000000" w:themeColor="text1"/>
                <w:sz w:val="19"/>
                <w:szCs w:val="19"/>
              </w:rPr>
              <w:t>a</w:t>
            </w:r>
            <w:r w:rsidRPr="00D96F1C">
              <w:rPr>
                <w:rFonts w:ascii="Arial" w:eastAsia="Helvetica" w:hAnsi="Arial" w:cs="Arial"/>
                <w:color w:val="000000" w:themeColor="text1"/>
                <w:sz w:val="19"/>
                <w:szCs w:val="19"/>
              </w:rPr>
              <w:t xml:space="preserve"> a ich </w:t>
            </w:r>
            <w:r w:rsidRPr="00D96F1C">
              <w:rPr>
                <w:rFonts w:ascii="Arial" w:eastAsia="Helvetica" w:hAnsi="Arial" w:cs="Arial"/>
                <w:color w:val="000000" w:themeColor="text1"/>
                <w:sz w:val="19"/>
                <w:szCs w:val="19"/>
              </w:rPr>
              <w:lastRenderedPageBreak/>
              <w:t>manažmentu je uvedený len vo všeobecnej rovine, resp. vykazuje nedostatky, ktoré však nemajú rozhodujúci vplyv na prevádzkovú a technickú udržateľnosť projektu.</w:t>
            </w:r>
          </w:p>
        </w:tc>
      </w:tr>
      <w:tr w:rsidR="00067267" w:rsidRPr="00D96F1C" w14:paraId="604BDB93" w14:textId="77777777" w:rsidTr="00067267">
        <w:trPr>
          <w:trHeight w:val="1110"/>
        </w:trPr>
        <w:tc>
          <w:tcPr>
            <w:tcW w:w="192" w:type="pct"/>
            <w:vMerge/>
            <w:vAlign w:val="center"/>
          </w:tcPr>
          <w:p w14:paraId="56A49947" w14:textId="77777777" w:rsidR="00CC2F1B" w:rsidRPr="00D96F1C" w:rsidRDefault="00CC2F1B" w:rsidP="008836B7">
            <w:pPr>
              <w:spacing w:line="288" w:lineRule="auto"/>
              <w:jc w:val="center"/>
              <w:rPr>
                <w:rFonts w:ascii="Arial" w:eastAsia="Calibri" w:hAnsi="Arial" w:cs="Arial"/>
                <w:color w:val="000000" w:themeColor="text1"/>
                <w:sz w:val="19"/>
                <w:szCs w:val="19"/>
              </w:rPr>
            </w:pPr>
          </w:p>
        </w:tc>
        <w:tc>
          <w:tcPr>
            <w:tcW w:w="640" w:type="pct"/>
            <w:vMerge/>
            <w:vAlign w:val="center"/>
          </w:tcPr>
          <w:p w14:paraId="03990FB7" w14:textId="77777777" w:rsidR="00CC2F1B" w:rsidRPr="00D96F1C" w:rsidRDefault="00CC2F1B" w:rsidP="007F5F1F">
            <w:pPr>
              <w:spacing w:line="288" w:lineRule="auto"/>
              <w:rPr>
                <w:rFonts w:ascii="Arial" w:eastAsia="Calibri" w:hAnsi="Arial" w:cs="Arial"/>
                <w:color w:val="000000" w:themeColor="text1"/>
                <w:sz w:val="19"/>
                <w:szCs w:val="19"/>
              </w:rPr>
            </w:pPr>
          </w:p>
        </w:tc>
        <w:tc>
          <w:tcPr>
            <w:tcW w:w="1078" w:type="pct"/>
            <w:vMerge/>
            <w:vAlign w:val="center"/>
          </w:tcPr>
          <w:p w14:paraId="21FC8792" w14:textId="77777777" w:rsidR="00CC2F1B" w:rsidRPr="00D96F1C" w:rsidRDefault="00CC2F1B" w:rsidP="007F5F1F">
            <w:pPr>
              <w:spacing w:line="288" w:lineRule="auto"/>
              <w:rPr>
                <w:rFonts w:ascii="Arial" w:eastAsia="Calibri" w:hAnsi="Arial" w:cs="Arial"/>
                <w:color w:val="000000" w:themeColor="text1"/>
                <w:sz w:val="19"/>
                <w:szCs w:val="19"/>
              </w:rPr>
            </w:pPr>
          </w:p>
        </w:tc>
        <w:tc>
          <w:tcPr>
            <w:tcW w:w="422" w:type="pct"/>
            <w:vMerge/>
            <w:vAlign w:val="center"/>
          </w:tcPr>
          <w:p w14:paraId="6FE9A655" w14:textId="77777777" w:rsidR="00CC2F1B" w:rsidRPr="00D96F1C" w:rsidRDefault="00CC2F1B" w:rsidP="007F5F1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p>
        </w:tc>
        <w:tc>
          <w:tcPr>
            <w:tcW w:w="468" w:type="pct"/>
            <w:vAlign w:val="center"/>
          </w:tcPr>
          <w:p w14:paraId="719EF0DB" w14:textId="77777777" w:rsidR="00CC2F1B" w:rsidRPr="00D96F1C" w:rsidRDefault="00CC2F1B" w:rsidP="007F5F1F">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0</w:t>
            </w:r>
          </w:p>
        </w:tc>
        <w:tc>
          <w:tcPr>
            <w:tcW w:w="2200" w:type="pct"/>
            <w:vAlign w:val="center"/>
          </w:tcPr>
          <w:p w14:paraId="798AE3A3" w14:textId="77777777" w:rsidR="00CC2F1B" w:rsidRPr="00D96F1C" w:rsidRDefault="00CC2F1B" w:rsidP="007F5F1F">
            <w:pPr>
              <w:spacing w:line="288" w:lineRule="auto"/>
              <w:jc w:val="both"/>
              <w:rPr>
                <w:rFonts w:ascii="Arial" w:eastAsia="Helvetica" w:hAnsi="Arial" w:cs="Arial"/>
                <w:color w:val="000000" w:themeColor="text1"/>
                <w:sz w:val="19"/>
                <w:szCs w:val="19"/>
              </w:rPr>
            </w:pPr>
            <w:r w:rsidRPr="00D96F1C">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41DF3D28" w14:textId="6982C3EA" w:rsidR="00003EAE" w:rsidRPr="003C6DE1" w:rsidRDefault="00003EAE" w:rsidP="005A7C9C">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sidR="0002548D">
        <w:rPr>
          <w:rFonts w:ascii="Arial" w:hAnsi="Arial" w:cs="Arial"/>
          <w:color w:val="000000" w:themeColor="text1"/>
          <w:sz w:val="19"/>
          <w:szCs w:val="19"/>
        </w:rPr>
        <w:t> </w:t>
      </w:r>
      <w:r w:rsidRPr="003C6DE1">
        <w:rPr>
          <w:rFonts w:ascii="Arial" w:hAnsi="Arial" w:cs="Arial"/>
          <w:color w:val="000000" w:themeColor="text1"/>
          <w:sz w:val="19"/>
          <w:szCs w:val="19"/>
        </w:rPr>
        <w:t>časti</w:t>
      </w:r>
      <w:r w:rsidR="0002548D">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 a 13. Identifikácia rizík a prostriedky na ich elimináciu.</w:t>
      </w:r>
    </w:p>
    <w:p w14:paraId="2C3A10E2" w14:textId="77777777" w:rsidR="00003EAE" w:rsidRPr="003C6DE1" w:rsidRDefault="00003EAE" w:rsidP="005A7C9C">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w:t>
      </w:r>
      <w:r>
        <w:rPr>
          <w:rFonts w:ascii="Arial" w:eastAsiaTheme="minorHAnsi" w:hAnsi="Arial" w:cs="Arial"/>
          <w:color w:val="000000" w:themeColor="text1"/>
          <w:sz w:val="19"/>
          <w:szCs w:val="19"/>
          <w:bdr w:val="none" w:sz="0" w:space="0" w:color="auto"/>
          <w:lang w:val="sk-SK"/>
        </w:rPr>
        <w:t xml:space="preserve">na základe informácií uvedených v ŽoNFP </w:t>
      </w:r>
      <w:r w:rsidRPr="003C6DE1">
        <w:rPr>
          <w:rFonts w:ascii="Arial" w:eastAsiaTheme="minorHAnsi" w:hAnsi="Arial" w:cs="Arial"/>
          <w:color w:val="000000" w:themeColor="text1"/>
          <w:sz w:val="19"/>
          <w:szCs w:val="19"/>
          <w:bdr w:val="none" w:sz="0" w:space="0" w:color="auto"/>
          <w:lang w:val="sk-SK"/>
        </w:rPr>
        <w:t>hodnotí najmä mieru plnenia nasledovných oblastí:</w:t>
      </w:r>
    </w:p>
    <w:p w14:paraId="4AA6706A" w14:textId="77777777" w:rsidR="00003EAE" w:rsidRPr="003C6DE1" w:rsidRDefault="00003EAE"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zabezpečenie technického zázemia pre udržanie výsledkov projektu</w:t>
      </w:r>
      <w:r>
        <w:rPr>
          <w:rFonts w:ascii="Arial" w:hAnsi="Arial" w:cs="Arial"/>
          <w:color w:val="000000" w:themeColor="text1"/>
          <w:sz w:val="19"/>
          <w:szCs w:val="19"/>
          <w:lang w:val="sk-SK"/>
        </w:rPr>
        <w:t>,</w:t>
      </w:r>
    </w:p>
    <w:p w14:paraId="6E3362D4" w14:textId="77777777" w:rsidR="00003EAE" w:rsidRPr="00AE2CE5" w:rsidRDefault="00003EAE"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w:t>
      </w:r>
      <w:r w:rsidRPr="00AE2CE5">
        <w:rPr>
          <w:rFonts w:ascii="Arial" w:hAnsi="Arial" w:cs="Arial"/>
          <w:color w:val="000000" w:themeColor="text1"/>
          <w:sz w:val="19"/>
          <w:szCs w:val="19"/>
          <w:lang w:val="sk-SK"/>
        </w:rPr>
        <w:t>projektu,</w:t>
      </w:r>
    </w:p>
    <w:p w14:paraId="4463546E" w14:textId="77777777" w:rsidR="00003EAE" w:rsidRPr="00AE2CE5" w:rsidRDefault="00003EAE"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AE2CE5">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3C0C6082" w14:textId="3E778AE7" w:rsidR="00003EAE" w:rsidRPr="00822EA2" w:rsidRDefault="00003EAE" w:rsidP="00822EA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AE2CE5">
        <w:rPr>
          <w:rFonts w:ascii="Arial" w:eastAsiaTheme="minorHAnsi" w:hAnsi="Arial" w:cs="Arial"/>
          <w:color w:val="000000" w:themeColor="text1"/>
          <w:sz w:val="19"/>
          <w:szCs w:val="19"/>
          <w:bdr w:val="none" w:sz="0" w:space="0" w:color="auto"/>
          <w:lang w:val="sk-SK"/>
        </w:rPr>
        <w:t xml:space="preserve">Hodnotiteľ priradí príslušnú bodovú hodnotu (2,1,0) v zmysle popisu aplikácie hodnotiaceho kritéria. </w:t>
      </w:r>
      <w:r w:rsidRPr="00AE2CE5">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8"/>
        <w:tblW w:w="5000" w:type="pct"/>
        <w:tblLayout w:type="fixed"/>
        <w:tblLook w:val="04A0" w:firstRow="1" w:lastRow="0" w:firstColumn="1" w:lastColumn="0" w:noHBand="0" w:noVBand="1"/>
      </w:tblPr>
      <w:tblGrid>
        <w:gridCol w:w="563"/>
        <w:gridCol w:w="14563"/>
      </w:tblGrid>
      <w:tr w:rsidR="0066798E" w:rsidRPr="00D96F1C" w14:paraId="351A6FCC" w14:textId="77777777" w:rsidTr="00BC6B31">
        <w:trPr>
          <w:trHeight w:val="397"/>
          <w:tblHeader/>
        </w:trPr>
        <w:tc>
          <w:tcPr>
            <w:tcW w:w="186" w:type="pct"/>
            <w:shd w:val="clear" w:color="auto" w:fill="9CC2E5" w:themeFill="accent1" w:themeFillTint="99"/>
            <w:vAlign w:val="center"/>
          </w:tcPr>
          <w:p w14:paraId="5D23797B" w14:textId="77777777" w:rsidR="0066798E" w:rsidRPr="00D96F1C" w:rsidRDefault="0066798E" w:rsidP="00BC6B31">
            <w:pPr>
              <w:widowControl w:val="0"/>
              <w:pBdr>
                <w:top w:val="nil"/>
                <w:left w:val="nil"/>
                <w:bottom w:val="nil"/>
                <w:right w:val="nil"/>
                <w:between w:val="nil"/>
                <w:bar w:val="nil"/>
              </w:pBdr>
              <w:spacing w:line="288" w:lineRule="auto"/>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4.</w:t>
            </w:r>
          </w:p>
        </w:tc>
        <w:tc>
          <w:tcPr>
            <w:tcW w:w="4814" w:type="pct"/>
            <w:shd w:val="clear" w:color="auto" w:fill="9CC2E5" w:themeFill="accent1" w:themeFillTint="99"/>
            <w:vAlign w:val="center"/>
          </w:tcPr>
          <w:p w14:paraId="34F84FCE" w14:textId="77777777" w:rsidR="0066798E" w:rsidRPr="00D96F1C" w:rsidRDefault="0066798E" w:rsidP="00BC6B31">
            <w:pPr>
              <w:widowControl w:val="0"/>
              <w:pBdr>
                <w:top w:val="nil"/>
                <w:left w:val="nil"/>
                <w:bottom w:val="nil"/>
                <w:right w:val="nil"/>
                <w:between w:val="nil"/>
                <w:bar w:val="nil"/>
              </w:pBdr>
              <w:spacing w:line="288" w:lineRule="auto"/>
              <w:ind w:left="143" w:right="136" w:hanging="3"/>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Finančná a ekonomická stránka projektu</w:t>
            </w:r>
          </w:p>
        </w:tc>
      </w:tr>
    </w:tbl>
    <w:p w14:paraId="1EFC8E18" w14:textId="77777777" w:rsidR="00003EAE" w:rsidRPr="00171467" w:rsidRDefault="00003EAE" w:rsidP="007F5F1F">
      <w:pPr>
        <w:spacing w:after="0"/>
        <w:rPr>
          <w:sz w:val="8"/>
          <w:szCs w:val="8"/>
        </w:rPr>
      </w:pPr>
    </w:p>
    <w:tbl>
      <w:tblPr>
        <w:tblStyle w:val="TableGrid6"/>
        <w:tblW w:w="15134" w:type="dxa"/>
        <w:tblLayout w:type="fixed"/>
        <w:tblLook w:val="04A0" w:firstRow="1" w:lastRow="0" w:firstColumn="1" w:lastColumn="0" w:noHBand="0" w:noVBand="1"/>
      </w:tblPr>
      <w:tblGrid>
        <w:gridCol w:w="606"/>
        <w:gridCol w:w="2196"/>
        <w:gridCol w:w="5103"/>
        <w:gridCol w:w="1275"/>
        <w:gridCol w:w="1418"/>
        <w:gridCol w:w="4536"/>
      </w:tblGrid>
      <w:tr w:rsidR="00822EA2" w:rsidRPr="00D96F1C" w14:paraId="59FB3818" w14:textId="77777777" w:rsidTr="00171467">
        <w:trPr>
          <w:trHeight w:val="397"/>
        </w:trPr>
        <w:tc>
          <w:tcPr>
            <w:tcW w:w="60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9E3EE55" w14:textId="77777777" w:rsidR="00003EAE" w:rsidRPr="00D96F1C" w:rsidRDefault="00003EAE" w:rsidP="000C0555">
            <w:pPr>
              <w:widowControl w:val="0"/>
              <w:spacing w:line="288" w:lineRule="auto"/>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19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3B14E3" w14:textId="77777777" w:rsidR="00003EAE" w:rsidRPr="00D96F1C" w:rsidRDefault="00003EAE" w:rsidP="000C0555">
            <w:pPr>
              <w:widowControl w:val="0"/>
              <w:spacing w:line="288" w:lineRule="auto"/>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51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D9D126C" w14:textId="77777777" w:rsidR="00003EAE" w:rsidRPr="00D96F1C" w:rsidRDefault="00003EAE" w:rsidP="000C0555">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27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DD8776C" w14:textId="77777777" w:rsidR="00003EAE" w:rsidRPr="00D96F1C" w:rsidRDefault="00003EAE" w:rsidP="000C0555">
            <w:pPr>
              <w:widowControl w:val="0"/>
              <w:spacing w:line="288" w:lineRule="auto"/>
              <w:ind w:left="33" w:hanging="33"/>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1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46A614B" w14:textId="77777777" w:rsidR="00003EAE" w:rsidRPr="00D96F1C" w:rsidRDefault="00003EAE" w:rsidP="00171467">
            <w:pPr>
              <w:widowControl w:val="0"/>
              <w:spacing w:line="288" w:lineRule="auto"/>
              <w:ind w:left="34" w:right="34"/>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453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0236C37" w14:textId="77777777" w:rsidR="00003EAE" w:rsidRPr="00D96F1C" w:rsidRDefault="00003EAE" w:rsidP="000C0555">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003EAE" w:rsidRPr="00D96F1C" w14:paraId="3D736A50" w14:textId="77777777" w:rsidTr="00A3397C">
        <w:trPr>
          <w:trHeight w:val="1623"/>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15A3E0D0" w14:textId="77777777" w:rsidR="00003EAE" w:rsidRPr="00D96F1C" w:rsidRDefault="00003EAE" w:rsidP="000C0555">
            <w:pPr>
              <w:spacing w:line="288" w:lineRule="auto"/>
              <w:jc w:val="center"/>
              <w:rPr>
                <w:rFonts w:ascii="Arial" w:hAnsi="Arial" w:cs="Arial"/>
                <w:color w:val="000000" w:themeColor="text1"/>
                <w:sz w:val="19"/>
                <w:szCs w:val="19"/>
              </w:rPr>
            </w:pPr>
            <w:r w:rsidRPr="00D96F1C">
              <w:rPr>
                <w:rFonts w:ascii="Arial" w:hAnsi="Arial" w:cs="Arial"/>
                <w:color w:val="000000" w:themeColor="text1"/>
                <w:sz w:val="19"/>
                <w:szCs w:val="19"/>
              </w:rPr>
              <w:t>4.1</w:t>
            </w:r>
          </w:p>
        </w:tc>
        <w:tc>
          <w:tcPr>
            <w:tcW w:w="2196" w:type="dxa"/>
            <w:vMerge w:val="restart"/>
            <w:tcBorders>
              <w:top w:val="single" w:sz="4" w:space="0" w:color="auto"/>
              <w:left w:val="single" w:sz="4" w:space="0" w:color="auto"/>
              <w:bottom w:val="single" w:sz="4" w:space="0" w:color="auto"/>
              <w:right w:val="single" w:sz="4" w:space="0" w:color="auto"/>
            </w:tcBorders>
            <w:vAlign w:val="center"/>
          </w:tcPr>
          <w:p w14:paraId="4AF45B36" w14:textId="77777777" w:rsidR="00003EAE" w:rsidRPr="00D96F1C" w:rsidRDefault="00003EAE" w:rsidP="007F5F1F">
            <w:pPr>
              <w:spacing w:line="288" w:lineRule="auto"/>
              <w:rPr>
                <w:rFonts w:ascii="Arial" w:hAnsi="Arial" w:cs="Arial"/>
                <w:color w:val="000000" w:themeColor="text1"/>
                <w:sz w:val="19"/>
                <w:szCs w:val="19"/>
              </w:rPr>
            </w:pPr>
            <w:r w:rsidRPr="00F93B3F">
              <w:rPr>
                <w:rFonts w:ascii="Arial" w:eastAsia="Helvetica" w:hAnsi="Arial" w:cs="Arial"/>
                <w:color w:val="000000" w:themeColor="text1"/>
                <w:sz w:val="19"/>
                <w:szCs w:val="19"/>
              </w:rPr>
              <w:t>Vecná oprávnenosť výdavkov projektu - obsahová oprávnenosť, účelnosť a účinnosť</w:t>
            </w:r>
          </w:p>
        </w:tc>
        <w:tc>
          <w:tcPr>
            <w:tcW w:w="5103" w:type="dxa"/>
            <w:vMerge w:val="restart"/>
            <w:tcBorders>
              <w:top w:val="single" w:sz="4" w:space="0" w:color="auto"/>
              <w:left w:val="single" w:sz="4" w:space="0" w:color="auto"/>
              <w:bottom w:val="single" w:sz="4" w:space="0" w:color="auto"/>
              <w:right w:val="single" w:sz="4" w:space="0" w:color="auto"/>
            </w:tcBorders>
            <w:vAlign w:val="center"/>
          </w:tcPr>
          <w:p w14:paraId="1B5C03AE" w14:textId="77777777" w:rsidR="00003EAE" w:rsidRDefault="00003EAE" w:rsidP="00171467">
            <w:pPr>
              <w:pStyle w:val="Normlnywebov"/>
              <w:spacing w:before="0" w:beforeAutospacing="0" w:after="0" w:afterAutospacing="0" w:line="288" w:lineRule="auto"/>
              <w:jc w:val="both"/>
              <w:rPr>
                <w:rFonts w:ascii="Arial" w:hAnsi="Arial" w:cs="Arial"/>
                <w:color w:val="000000" w:themeColor="text1"/>
                <w:sz w:val="19"/>
                <w:szCs w:val="19"/>
              </w:rPr>
            </w:pPr>
            <w:r w:rsidRPr="00F93B3F">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w:t>
            </w:r>
            <w:r w:rsidRPr="00F93B3F">
              <w:rPr>
                <w:rFonts w:ascii="Arial" w:hAnsi="Arial" w:cs="Arial"/>
                <w:color w:val="000000" w:themeColor="text1"/>
                <w:sz w:val="19"/>
                <w:szCs w:val="19"/>
              </w:rPr>
              <w:t xml:space="preserve">účinnosti </w:t>
            </w:r>
            <w:r w:rsidRPr="00F93B3F">
              <w:rPr>
                <w:rFonts w:ascii="Arial" w:hAnsi="Arial" w:cs="Arial"/>
                <w:color w:val="000000" w:themeColor="text1"/>
                <w:sz w:val="19"/>
                <w:szCs w:val="19"/>
              </w:rPr>
              <w:lastRenderedPageBreak/>
              <w:t>(t.j. plnenie stanovených cieľov a dosahovanie plánovaných výsledkov).</w:t>
            </w:r>
          </w:p>
          <w:p w14:paraId="3B38B8E0" w14:textId="77777777" w:rsidR="00171467" w:rsidRPr="00171467" w:rsidRDefault="00171467" w:rsidP="00171467">
            <w:pPr>
              <w:pStyle w:val="Normlnywebov"/>
              <w:spacing w:before="0" w:beforeAutospacing="0" w:after="0" w:afterAutospacing="0" w:line="288" w:lineRule="auto"/>
              <w:jc w:val="both"/>
              <w:rPr>
                <w:rFonts w:ascii="Arial" w:hAnsi="Arial" w:cs="Arial"/>
                <w:color w:val="000000" w:themeColor="text1"/>
                <w:sz w:val="8"/>
                <w:szCs w:val="8"/>
              </w:rPr>
            </w:pPr>
          </w:p>
          <w:p w14:paraId="63861309" w14:textId="69AC1E8B" w:rsidR="00003EAE" w:rsidRPr="00D96F1C" w:rsidRDefault="00003EAE" w:rsidP="007F5F1F">
            <w:pPr>
              <w:spacing w:line="288" w:lineRule="auto"/>
              <w:jc w:val="both"/>
              <w:rPr>
                <w:rFonts w:ascii="Arial" w:hAnsi="Arial" w:cs="Arial"/>
                <w:i/>
                <w:color w:val="000000" w:themeColor="text1"/>
                <w:sz w:val="19"/>
                <w:szCs w:val="19"/>
              </w:rPr>
            </w:pPr>
            <w:r w:rsidRPr="00F93B3F">
              <w:rPr>
                <w:rFonts w:ascii="Arial" w:hAnsi="Arial" w:cs="Arial"/>
                <w:i/>
                <w:color w:val="000000" w:themeColor="text1"/>
                <w:sz w:val="19"/>
                <w:szCs w:val="19"/>
              </w:rPr>
              <w:t>Pozn.: V prípade identifikácie neoprávnených výdavkov projektu sa v procese odborného hodnotenia výška celkových oprávnených výdavkov projektu adekvátne zníži.</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29951E9B" w14:textId="77777777" w:rsidR="00003EAE" w:rsidRPr="00D96F1C" w:rsidRDefault="00003EAE" w:rsidP="007F5F1F">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lastRenderedPageBreak/>
              <w:t>Vylučujúce kritérium</w:t>
            </w:r>
          </w:p>
        </w:tc>
        <w:tc>
          <w:tcPr>
            <w:tcW w:w="1418" w:type="dxa"/>
            <w:tcBorders>
              <w:top w:val="single" w:sz="4" w:space="0" w:color="auto"/>
              <w:left w:val="single" w:sz="4" w:space="0" w:color="auto"/>
              <w:bottom w:val="single" w:sz="4" w:space="0" w:color="auto"/>
              <w:right w:val="single" w:sz="4" w:space="0" w:color="auto"/>
            </w:tcBorders>
            <w:vAlign w:val="center"/>
          </w:tcPr>
          <w:p w14:paraId="58C3EE15" w14:textId="77777777" w:rsidR="00003EAE" w:rsidRPr="00D96F1C" w:rsidRDefault="00003EAE" w:rsidP="007F5F1F">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áno</w:t>
            </w:r>
          </w:p>
        </w:tc>
        <w:tc>
          <w:tcPr>
            <w:tcW w:w="4536" w:type="dxa"/>
            <w:tcBorders>
              <w:top w:val="single" w:sz="4" w:space="0" w:color="auto"/>
              <w:left w:val="single" w:sz="4" w:space="0" w:color="auto"/>
              <w:bottom w:val="single" w:sz="4" w:space="0" w:color="auto"/>
              <w:right w:val="single" w:sz="4" w:space="0" w:color="auto"/>
            </w:tcBorders>
            <w:vAlign w:val="center"/>
          </w:tcPr>
          <w:p w14:paraId="6F918A4C" w14:textId="77777777" w:rsidR="00003EAE" w:rsidRPr="00D96F1C" w:rsidRDefault="00003EAE" w:rsidP="007F5F1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70% a viac finančnej hodnoty žiadateľom </w:t>
            </w:r>
            <w:r>
              <w:rPr>
                <w:rFonts w:ascii="Arial" w:eastAsia="Helvetica" w:hAnsi="Arial" w:cs="Arial"/>
                <w:color w:val="000000" w:themeColor="text1"/>
                <w:sz w:val="19"/>
                <w:szCs w:val="19"/>
              </w:rPr>
              <w:t>nárokovaných</w:t>
            </w:r>
            <w:r w:rsidRPr="00F93B3F">
              <w:rPr>
                <w:rFonts w:ascii="Arial" w:eastAsia="Helvetica" w:hAnsi="Arial" w:cs="Arial"/>
                <w:color w:val="000000" w:themeColor="text1"/>
                <w:sz w:val="19"/>
                <w:szCs w:val="19"/>
              </w:rPr>
              <w:t xml:space="preserve"> celkových oprávnených výdavkov projektu je vecne oprávnených (obsahová oprávnenosť, účelnosť a účinnosť). </w:t>
            </w:r>
          </w:p>
        </w:tc>
      </w:tr>
      <w:tr w:rsidR="00003EAE" w:rsidRPr="00D96F1C" w14:paraId="273C70B1" w14:textId="77777777" w:rsidTr="00A3397C">
        <w:trPr>
          <w:trHeight w:val="1624"/>
        </w:trPr>
        <w:tc>
          <w:tcPr>
            <w:tcW w:w="606" w:type="dxa"/>
            <w:vMerge/>
            <w:tcBorders>
              <w:top w:val="single" w:sz="4" w:space="0" w:color="auto"/>
              <w:left w:val="single" w:sz="4" w:space="0" w:color="auto"/>
              <w:bottom w:val="single" w:sz="4" w:space="0" w:color="auto"/>
              <w:right w:val="single" w:sz="4" w:space="0" w:color="auto"/>
            </w:tcBorders>
            <w:vAlign w:val="center"/>
          </w:tcPr>
          <w:p w14:paraId="0FC25DB3" w14:textId="77777777" w:rsidR="00003EAE" w:rsidRPr="00D96F1C" w:rsidRDefault="00003EAE" w:rsidP="000C0555">
            <w:pPr>
              <w:spacing w:line="288" w:lineRule="auto"/>
              <w:jc w:val="center"/>
              <w:rPr>
                <w:rFonts w:ascii="Arial" w:hAnsi="Arial" w:cs="Arial"/>
                <w:color w:val="000000" w:themeColor="text1"/>
                <w:sz w:val="19"/>
                <w:szCs w:val="19"/>
              </w:rPr>
            </w:pPr>
          </w:p>
        </w:tc>
        <w:tc>
          <w:tcPr>
            <w:tcW w:w="2196" w:type="dxa"/>
            <w:vMerge/>
            <w:tcBorders>
              <w:top w:val="single" w:sz="4" w:space="0" w:color="auto"/>
              <w:left w:val="single" w:sz="4" w:space="0" w:color="auto"/>
              <w:bottom w:val="single" w:sz="4" w:space="0" w:color="auto"/>
              <w:right w:val="single" w:sz="4" w:space="0" w:color="auto"/>
            </w:tcBorders>
            <w:vAlign w:val="center"/>
          </w:tcPr>
          <w:p w14:paraId="2E915F50" w14:textId="77777777" w:rsidR="00003EAE" w:rsidRPr="00D96F1C" w:rsidRDefault="00003EAE" w:rsidP="007F5F1F">
            <w:pPr>
              <w:spacing w:line="288" w:lineRule="auto"/>
              <w:rPr>
                <w:rFonts w:ascii="Arial" w:hAnsi="Arial" w:cs="Arial"/>
                <w:color w:val="000000" w:themeColor="text1"/>
                <w:sz w:val="19"/>
                <w:szCs w:val="19"/>
              </w:rPr>
            </w:pPr>
          </w:p>
        </w:tc>
        <w:tc>
          <w:tcPr>
            <w:tcW w:w="5103" w:type="dxa"/>
            <w:vMerge/>
            <w:tcBorders>
              <w:top w:val="single" w:sz="4" w:space="0" w:color="auto"/>
              <w:left w:val="single" w:sz="4" w:space="0" w:color="auto"/>
              <w:bottom w:val="single" w:sz="4" w:space="0" w:color="auto"/>
              <w:right w:val="single" w:sz="4" w:space="0" w:color="auto"/>
            </w:tcBorders>
            <w:vAlign w:val="center"/>
          </w:tcPr>
          <w:p w14:paraId="1A025E40" w14:textId="77777777" w:rsidR="00003EAE" w:rsidRPr="00D96F1C" w:rsidRDefault="00003EAE" w:rsidP="007F5F1F">
            <w:pPr>
              <w:spacing w:line="288" w:lineRule="auto"/>
              <w:rPr>
                <w:rFonts w:ascii="Arial" w:hAnsi="Arial" w:cs="Arial"/>
                <w:i/>
                <w:color w:val="000000" w:themeColor="text1"/>
                <w:sz w:val="19"/>
                <w:szCs w:val="19"/>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67E67D16" w14:textId="77777777" w:rsidR="00003EAE" w:rsidRPr="00D96F1C" w:rsidRDefault="00003EAE" w:rsidP="007F5F1F">
            <w:pPr>
              <w:spacing w:line="288" w:lineRule="auto"/>
              <w:jc w:val="center"/>
              <w:rPr>
                <w:rFonts w:ascii="Arial" w:hAnsi="Arial" w:cs="Arial"/>
                <w:color w:val="000000" w:themeColor="text1"/>
                <w:sz w:val="19"/>
                <w:szCs w:val="19"/>
              </w:rPr>
            </w:pPr>
          </w:p>
        </w:tc>
        <w:tc>
          <w:tcPr>
            <w:tcW w:w="1418" w:type="dxa"/>
            <w:tcBorders>
              <w:top w:val="single" w:sz="4" w:space="0" w:color="auto"/>
              <w:left w:val="single" w:sz="4" w:space="0" w:color="auto"/>
              <w:bottom w:val="single" w:sz="4" w:space="0" w:color="auto"/>
              <w:right w:val="single" w:sz="4" w:space="0" w:color="auto"/>
            </w:tcBorders>
            <w:vAlign w:val="center"/>
          </w:tcPr>
          <w:p w14:paraId="1059ABE8" w14:textId="77777777" w:rsidR="00003EAE" w:rsidRPr="00D96F1C" w:rsidRDefault="00003EAE" w:rsidP="007F5F1F">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nie</w:t>
            </w:r>
          </w:p>
        </w:tc>
        <w:tc>
          <w:tcPr>
            <w:tcW w:w="4536" w:type="dxa"/>
            <w:tcBorders>
              <w:top w:val="single" w:sz="4" w:space="0" w:color="auto"/>
              <w:left w:val="single" w:sz="4" w:space="0" w:color="auto"/>
              <w:bottom w:val="single" w:sz="4" w:space="0" w:color="auto"/>
              <w:right w:val="single" w:sz="4" w:space="0" w:color="auto"/>
            </w:tcBorders>
            <w:vAlign w:val="center"/>
          </w:tcPr>
          <w:p w14:paraId="5B24A0DF" w14:textId="77777777" w:rsidR="00003EAE" w:rsidRPr="00D96F1C" w:rsidRDefault="00003EAE" w:rsidP="007F5F1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Menej ako 70% finančnej hodnoty žiadateľom </w:t>
            </w:r>
            <w:r>
              <w:rPr>
                <w:rFonts w:ascii="Arial" w:eastAsia="Helvetica" w:hAnsi="Arial" w:cs="Arial"/>
                <w:color w:val="000000" w:themeColor="text1"/>
                <w:sz w:val="19"/>
                <w:szCs w:val="19"/>
              </w:rPr>
              <w:t>nárokovaných</w:t>
            </w:r>
            <w:r w:rsidRPr="00F93B3F">
              <w:rPr>
                <w:rFonts w:ascii="Arial" w:eastAsia="Helvetica" w:hAnsi="Arial" w:cs="Arial"/>
                <w:color w:val="000000" w:themeColor="text1"/>
                <w:sz w:val="19"/>
                <w:szCs w:val="19"/>
              </w:rPr>
              <w:t xml:space="preserve"> celkových oprávnených výdavkov projektu je vecne oprávnených (obsahová oprávnenosť, účelnosť a účinnosť).</w:t>
            </w:r>
          </w:p>
        </w:tc>
      </w:tr>
    </w:tbl>
    <w:p w14:paraId="4AD008C3" w14:textId="4305C0D7" w:rsidR="00003EAE" w:rsidRPr="003C6DE1" w:rsidRDefault="00003EAE" w:rsidP="00171467">
      <w:pPr>
        <w:spacing w:before="60" w:after="6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 xml:space="preserve">Hodnotiteľ posudzuje najmä informácie uvedené v častiach ŽoNFP: </w:t>
      </w:r>
      <w:r w:rsidR="00067267">
        <w:rPr>
          <w:rFonts w:ascii="Arial" w:hAnsi="Arial" w:cs="Arial"/>
          <w:color w:val="000000" w:themeColor="text1"/>
          <w:sz w:val="19"/>
          <w:szCs w:val="19"/>
        </w:rPr>
        <w:t xml:space="preserve">7.2 Spôsob realizácie aktivít projektu, </w:t>
      </w:r>
      <w:r w:rsidRPr="003C6DE1">
        <w:rPr>
          <w:rFonts w:ascii="Arial" w:hAnsi="Arial" w:cs="Arial"/>
          <w:color w:val="000000" w:themeColor="text1"/>
          <w:sz w:val="19"/>
          <w:szCs w:val="19"/>
        </w:rPr>
        <w:t xml:space="preserve">11. Rozpočet projektu, </w:t>
      </w:r>
      <w:r w:rsidR="00EE1059">
        <w:rPr>
          <w:rFonts w:ascii="Arial" w:hAnsi="Arial" w:cs="Arial"/>
          <w:color w:val="000000" w:themeColor="text1"/>
          <w:sz w:val="19"/>
          <w:szCs w:val="19"/>
        </w:rPr>
        <w:t>príloha Rozpočet projektu, príloha Finančná analýza</w:t>
      </w:r>
      <w:r w:rsidR="009A0377">
        <w:rPr>
          <w:rFonts w:ascii="Arial" w:hAnsi="Arial" w:cs="Arial"/>
          <w:color w:val="000000" w:themeColor="text1"/>
          <w:sz w:val="19"/>
          <w:szCs w:val="19"/>
        </w:rPr>
        <w:t xml:space="preserve"> projektu.</w:t>
      </w:r>
    </w:p>
    <w:p w14:paraId="29ED03E6" w14:textId="77777777" w:rsidR="00003EAE" w:rsidRDefault="00003EAE" w:rsidP="0017146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60" w:after="6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obsahovú/vecnú stránku jednotlivých výdavkov na </w:t>
      </w:r>
      <w:r w:rsidRPr="009E04ED">
        <w:rPr>
          <w:rFonts w:ascii="Arial" w:eastAsiaTheme="minorHAnsi" w:hAnsi="Arial" w:cs="Arial"/>
          <w:color w:val="000000" w:themeColor="text1"/>
          <w:sz w:val="19"/>
          <w:szCs w:val="19"/>
          <w:bdr w:val="none" w:sz="0" w:space="0" w:color="auto"/>
          <w:lang w:val="sk-SK"/>
        </w:rPr>
        <w:t xml:space="preserve">všetkých úrovniach podrobnosti rozpočtu. </w:t>
      </w: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04BB46FB" w14:textId="77777777" w:rsidR="00003EAE" w:rsidRDefault="00003EAE" w:rsidP="009211C3">
      <w:pPr>
        <w:pStyle w:val="Predvolen"/>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priamo súvisieť s oprávnenými aktivitami</w:t>
      </w:r>
      <w:r>
        <w:rPr>
          <w:rFonts w:ascii="Arial" w:eastAsiaTheme="minorHAnsi" w:hAnsi="Arial" w:cs="Arial"/>
          <w:color w:val="000000" w:themeColor="text1"/>
          <w:sz w:val="19"/>
          <w:szCs w:val="19"/>
          <w:bdr w:val="none" w:sz="0" w:space="0" w:color="auto"/>
          <w:lang w:val="sk-SK"/>
        </w:rPr>
        <w:t>,</w:t>
      </w:r>
      <w:r w:rsidRPr="009E04ED">
        <w:rPr>
          <w:rFonts w:ascii="Arial" w:eastAsiaTheme="minorHAnsi" w:hAnsi="Arial" w:cs="Arial"/>
          <w:color w:val="000000" w:themeColor="text1"/>
          <w:sz w:val="19"/>
          <w:szCs w:val="19"/>
          <w:bdr w:val="none" w:sz="0" w:space="0" w:color="auto"/>
          <w:lang w:val="sk-SK"/>
        </w:rPr>
        <w:t xml:space="preserve"> </w:t>
      </w:r>
    </w:p>
    <w:p w14:paraId="1F9EB60B" w14:textId="2C35072F" w:rsidR="00003EAE" w:rsidRDefault="00003EAE" w:rsidP="009211C3">
      <w:pPr>
        <w:pStyle w:val="Predvolen"/>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byť v súlade so zoznamom oprávnených výdavkov uvedených v</w:t>
      </w:r>
      <w:r w:rsidR="006B50BF">
        <w:rPr>
          <w:rFonts w:ascii="Arial" w:eastAsiaTheme="minorHAnsi" w:hAnsi="Arial" w:cs="Arial"/>
          <w:color w:val="000000" w:themeColor="text1"/>
          <w:sz w:val="19"/>
          <w:szCs w:val="19"/>
          <w:bdr w:val="none" w:sz="0" w:space="0" w:color="auto"/>
          <w:lang w:val="sk-SK"/>
        </w:rPr>
        <w:t>o</w:t>
      </w:r>
      <w:r w:rsidRPr="009E04ED">
        <w:rPr>
          <w:rFonts w:ascii="Arial" w:eastAsiaTheme="minorHAnsi" w:hAnsi="Arial" w:cs="Arial"/>
          <w:color w:val="000000" w:themeColor="text1"/>
          <w:sz w:val="19"/>
          <w:szCs w:val="19"/>
          <w:bdr w:val="none" w:sz="0" w:space="0" w:color="auto"/>
          <w:lang w:val="sk-SK"/>
        </w:rPr>
        <w:t xml:space="preserve"> výzve na predkladanie žiadostí o</w:t>
      </w:r>
      <w:r>
        <w:rPr>
          <w:rFonts w:ascii="Arial" w:eastAsiaTheme="minorHAnsi" w:hAnsi="Arial" w:cs="Arial"/>
          <w:color w:val="000000" w:themeColor="text1"/>
          <w:sz w:val="19"/>
          <w:szCs w:val="19"/>
          <w:bdr w:val="none" w:sz="0" w:space="0" w:color="auto"/>
          <w:lang w:val="sk-SK"/>
        </w:rPr>
        <w:t> </w:t>
      </w:r>
      <w:r w:rsidRPr="009E04ED">
        <w:rPr>
          <w:rFonts w:ascii="Arial" w:eastAsiaTheme="minorHAnsi" w:hAnsi="Arial" w:cs="Arial"/>
          <w:color w:val="000000" w:themeColor="text1"/>
          <w:sz w:val="19"/>
          <w:szCs w:val="19"/>
          <w:bdr w:val="none" w:sz="0" w:space="0" w:color="auto"/>
          <w:lang w:val="sk-SK"/>
        </w:rPr>
        <w:t>NFP</w:t>
      </w:r>
      <w:r>
        <w:rPr>
          <w:rFonts w:ascii="Arial" w:eastAsiaTheme="minorHAnsi" w:hAnsi="Arial" w:cs="Arial"/>
          <w:color w:val="000000" w:themeColor="text1"/>
          <w:sz w:val="19"/>
          <w:szCs w:val="19"/>
          <w:bdr w:val="none" w:sz="0" w:space="0" w:color="auto"/>
          <w:lang w:val="sk-SK"/>
        </w:rPr>
        <w:t>,</w:t>
      </w:r>
    </w:p>
    <w:p w14:paraId="26BA99F1" w14:textId="77777777" w:rsidR="00003EAE" w:rsidRDefault="00003EAE" w:rsidP="009211C3">
      <w:pPr>
        <w:pStyle w:val="Predvolen"/>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byť </w:t>
      </w:r>
      <w:r w:rsidRPr="009E04ED">
        <w:rPr>
          <w:rFonts w:ascii="Arial" w:eastAsiaTheme="minorHAnsi" w:hAnsi="Arial" w:cs="Arial"/>
          <w:color w:val="000000" w:themeColor="text1"/>
          <w:sz w:val="19"/>
          <w:szCs w:val="19"/>
          <w:bdr w:val="none" w:sz="0" w:space="0" w:color="auto"/>
          <w:lang w:val="sk-SK"/>
        </w:rPr>
        <w:t>účelné z pohľadu dosahovania stanovených cieľov projektu (t.j. či sú potrebné/nevyhnutné na realizáciu aktivít projektu</w:t>
      </w:r>
      <w:r>
        <w:rPr>
          <w:rFonts w:ascii="Arial" w:eastAsiaTheme="minorHAnsi" w:hAnsi="Arial" w:cs="Arial"/>
          <w:color w:val="000000" w:themeColor="text1"/>
          <w:sz w:val="19"/>
          <w:szCs w:val="19"/>
          <w:bdr w:val="none" w:sz="0" w:space="0" w:color="auto"/>
          <w:lang w:val="sk-SK"/>
        </w:rPr>
        <w:t>),</w:t>
      </w:r>
    </w:p>
    <w:p w14:paraId="5FB07323" w14:textId="77777777" w:rsidR="00003EAE" w:rsidRPr="009E04ED" w:rsidRDefault="00003EAE" w:rsidP="009211C3">
      <w:pPr>
        <w:pStyle w:val="Predvolen"/>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w:t>
      </w:r>
      <w:r w:rsidRPr="009E04ED">
        <w:rPr>
          <w:rFonts w:ascii="Arial" w:eastAsiaTheme="minorHAnsi" w:hAnsi="Arial" w:cs="Arial"/>
          <w:color w:val="000000" w:themeColor="text1"/>
          <w:sz w:val="19"/>
          <w:szCs w:val="19"/>
          <w:bdr w:val="none" w:sz="0" w:space="0" w:color="auto"/>
          <w:lang w:val="sk-SK"/>
        </w:rPr>
        <w:t>spĺňa</w:t>
      </w:r>
      <w:r>
        <w:rPr>
          <w:rFonts w:ascii="Arial" w:eastAsiaTheme="minorHAnsi" w:hAnsi="Arial" w:cs="Arial"/>
          <w:color w:val="000000" w:themeColor="text1"/>
          <w:sz w:val="19"/>
          <w:szCs w:val="19"/>
          <w:bdr w:val="none" w:sz="0" w:space="0" w:color="auto"/>
          <w:lang w:val="sk-SK"/>
        </w:rPr>
        <w:t>ť</w:t>
      </w:r>
      <w:r w:rsidRPr="009E04ED">
        <w:rPr>
          <w:rFonts w:ascii="Arial" w:eastAsiaTheme="minorHAnsi" w:hAnsi="Arial" w:cs="Arial"/>
          <w:color w:val="000000" w:themeColor="text1"/>
          <w:sz w:val="19"/>
          <w:szCs w:val="19"/>
          <w:bdr w:val="none" w:sz="0" w:space="0" w:color="auto"/>
          <w:lang w:val="sk-SK"/>
        </w:rPr>
        <w:t xml:space="preserve"> zásadu účinnosti (t.j. zabezpečujú plnenie stanovených cieľov a dosahovanie plánovaných výsledkov).</w:t>
      </w:r>
    </w:p>
    <w:p w14:paraId="4BDC0457" w14:textId="004DCBC5" w:rsidR="00933479" w:rsidRDefault="00933479" w:rsidP="0017146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342FE5">
        <w:rPr>
          <w:rFonts w:ascii="Arial" w:hAnsi="Arial" w:cs="Arial"/>
          <w:color w:val="000000" w:themeColor="text1"/>
          <w:sz w:val="19"/>
          <w:szCs w:val="19"/>
          <w:lang w:val="sk-SK"/>
        </w:rPr>
        <w:t>V prípade identifikácie neoprávnených výdavkov projektu z dôvodu matematickej chyby vzniknut</w:t>
      </w:r>
      <w:r>
        <w:rPr>
          <w:rFonts w:ascii="Arial" w:hAnsi="Arial" w:cs="Arial"/>
          <w:color w:val="000000" w:themeColor="text1"/>
          <w:sz w:val="19"/>
          <w:szCs w:val="19"/>
          <w:lang w:val="sk-SK"/>
        </w:rPr>
        <w:t>ej vo výpočte finančnej analýzy</w:t>
      </w:r>
      <w:r w:rsidRPr="00342FE5">
        <w:rPr>
          <w:rFonts w:ascii="Arial" w:hAnsi="Arial" w:cs="Arial"/>
          <w:color w:val="000000" w:themeColor="text1"/>
          <w:sz w:val="19"/>
          <w:szCs w:val="19"/>
          <w:lang w:val="sk-SK"/>
        </w:rPr>
        <w:t xml:space="preserve"> sa v procese odborného hodnotenia výška celkových oprávnených výdavkov projektu adekvát</w:t>
      </w:r>
      <w:r>
        <w:rPr>
          <w:rFonts w:ascii="Arial" w:hAnsi="Arial" w:cs="Arial"/>
          <w:color w:val="000000" w:themeColor="text1"/>
          <w:sz w:val="19"/>
          <w:szCs w:val="19"/>
          <w:lang w:val="sk-SK"/>
        </w:rPr>
        <w:t>ne zníži.</w:t>
      </w:r>
    </w:p>
    <w:p w14:paraId="5D787F0F" w14:textId="404BCFAD" w:rsidR="00933479" w:rsidRDefault="00003EAE" w:rsidP="0017146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identifikuje jednotlivé výdavky a zníži výšku celkových oprávnených výdavkov projektu ich zaradením do neoprávnených výdavkov</w:t>
      </w:r>
      <w:r w:rsidR="00933479">
        <w:rPr>
          <w:rFonts w:ascii="Arial" w:eastAsiaTheme="minorHAnsi" w:hAnsi="Arial" w:cs="Arial"/>
          <w:color w:val="000000" w:themeColor="text1"/>
          <w:sz w:val="19"/>
          <w:szCs w:val="19"/>
          <w:bdr w:val="none" w:sz="0" w:space="0" w:color="auto"/>
          <w:lang w:val="sk-SK"/>
        </w:rPr>
        <w:t xml:space="preserve"> </w:t>
      </w:r>
      <w:r w:rsidR="00933479" w:rsidRPr="00342FE5">
        <w:rPr>
          <w:rFonts w:ascii="Arial" w:hAnsi="Arial" w:cs="Arial"/>
          <w:color w:val="000000" w:themeColor="text1"/>
          <w:sz w:val="19"/>
          <w:szCs w:val="19"/>
          <w:lang w:val="sk-SK"/>
        </w:rPr>
        <w:t xml:space="preserve">– </w:t>
      </w:r>
      <w:r w:rsidR="00933479">
        <w:rPr>
          <w:rFonts w:ascii="Arial" w:hAnsi="Arial" w:cs="Arial"/>
          <w:color w:val="000000" w:themeColor="text1"/>
          <w:sz w:val="19"/>
          <w:szCs w:val="19"/>
          <w:lang w:val="sk-SK"/>
        </w:rPr>
        <w:t xml:space="preserve">hodnotiteľ uvedie </w:t>
      </w:r>
      <w:r w:rsidR="00933479" w:rsidRPr="00342FE5">
        <w:rPr>
          <w:rFonts w:ascii="Arial" w:hAnsi="Arial" w:cs="Arial"/>
          <w:color w:val="000000" w:themeColor="text1"/>
          <w:sz w:val="19"/>
          <w:szCs w:val="19"/>
          <w:lang w:val="sk-SK"/>
        </w:rPr>
        <w:t>identifikáciu neoprávnených výdavkov, sumu identifikovaných neoprávnených výdavkov a zdôvodnenie v komentári hodnotiaceho hárku.</w:t>
      </w:r>
    </w:p>
    <w:p w14:paraId="0F3DF596" w14:textId="376B07B3" w:rsidR="00003EAE" w:rsidRDefault="00003EAE" w:rsidP="0017146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Po vyhodnotení všetkých výdavkov hodnotiteľ zosumariz</w:t>
      </w:r>
      <w:r w:rsidRPr="003C6DE1">
        <w:rPr>
          <w:rFonts w:ascii="Arial" w:eastAsiaTheme="minorHAnsi" w:hAnsi="Arial" w:cs="Arial"/>
          <w:color w:val="000000" w:themeColor="text1"/>
          <w:sz w:val="19"/>
          <w:szCs w:val="19"/>
          <w:bdr w:val="none" w:sz="0" w:space="0" w:color="auto"/>
          <w:lang w:val="sk-SK"/>
        </w:rPr>
        <w:t>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31448539" w14:textId="42C6E109" w:rsidR="00003EAE" w:rsidRDefault="00003EAE" w:rsidP="005A7C9C">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p>
    <w:p w14:paraId="62B3FD98" w14:textId="5F34CC7A" w:rsidR="00067267" w:rsidRDefault="00067267" w:rsidP="005A7C9C">
      <w:pPr>
        <w:spacing w:before="120" w:after="120" w:line="288" w:lineRule="auto"/>
        <w:jc w:val="both"/>
        <w:rPr>
          <w:rFonts w:ascii="Arial" w:hAnsi="Arial" w:cs="Arial"/>
          <w:color w:val="000000" w:themeColor="text1"/>
          <w:sz w:val="19"/>
          <w:szCs w:val="19"/>
        </w:rPr>
      </w:pPr>
    </w:p>
    <w:p w14:paraId="07954D99" w14:textId="2690A875" w:rsidR="00067267" w:rsidRDefault="00067267" w:rsidP="005A7C9C">
      <w:pPr>
        <w:spacing w:before="120" w:after="120" w:line="288" w:lineRule="auto"/>
        <w:jc w:val="both"/>
        <w:rPr>
          <w:rFonts w:ascii="Arial" w:hAnsi="Arial" w:cs="Arial"/>
          <w:color w:val="000000" w:themeColor="text1"/>
          <w:sz w:val="19"/>
          <w:szCs w:val="19"/>
        </w:rPr>
      </w:pPr>
    </w:p>
    <w:p w14:paraId="169B4961" w14:textId="68D56F20" w:rsidR="00067267" w:rsidRDefault="00067267" w:rsidP="005A7C9C">
      <w:pPr>
        <w:spacing w:before="120" w:after="120" w:line="288" w:lineRule="auto"/>
        <w:jc w:val="both"/>
        <w:rPr>
          <w:rFonts w:ascii="Arial" w:hAnsi="Arial" w:cs="Arial"/>
          <w:color w:val="000000" w:themeColor="text1"/>
          <w:sz w:val="19"/>
          <w:szCs w:val="19"/>
        </w:rPr>
      </w:pPr>
    </w:p>
    <w:p w14:paraId="5F151AB4" w14:textId="7C542B62" w:rsidR="00067267" w:rsidRDefault="00067267" w:rsidP="005A7C9C">
      <w:pPr>
        <w:spacing w:before="120" w:after="120" w:line="288" w:lineRule="auto"/>
        <w:jc w:val="both"/>
        <w:rPr>
          <w:rFonts w:ascii="Arial" w:hAnsi="Arial" w:cs="Arial"/>
          <w:color w:val="000000" w:themeColor="text1"/>
          <w:sz w:val="19"/>
          <w:szCs w:val="19"/>
        </w:rPr>
      </w:pPr>
    </w:p>
    <w:p w14:paraId="44113ACC" w14:textId="77777777" w:rsidR="00067267" w:rsidRPr="00D96F1C" w:rsidRDefault="00067267" w:rsidP="005A7C9C">
      <w:pPr>
        <w:spacing w:before="120" w:after="120" w:line="288" w:lineRule="auto"/>
        <w:jc w:val="both"/>
        <w:rPr>
          <w:rFonts w:ascii="Arial" w:hAnsi="Arial" w:cs="Arial"/>
          <w:color w:val="000000" w:themeColor="text1"/>
          <w:sz w:val="19"/>
          <w:szCs w:val="19"/>
        </w:rPr>
      </w:pPr>
    </w:p>
    <w:tbl>
      <w:tblPr>
        <w:tblStyle w:val="TableGrid6"/>
        <w:tblW w:w="15021" w:type="dxa"/>
        <w:tblLayout w:type="fixed"/>
        <w:tblLook w:val="04A0" w:firstRow="1" w:lastRow="0" w:firstColumn="1" w:lastColumn="0" w:noHBand="0" w:noVBand="1"/>
      </w:tblPr>
      <w:tblGrid>
        <w:gridCol w:w="606"/>
        <w:gridCol w:w="2196"/>
        <w:gridCol w:w="5528"/>
        <w:gridCol w:w="1417"/>
        <w:gridCol w:w="1474"/>
        <w:gridCol w:w="3800"/>
      </w:tblGrid>
      <w:tr w:rsidR="00003EAE" w:rsidRPr="00D96F1C" w14:paraId="6E17A0DB" w14:textId="77777777" w:rsidTr="00171467">
        <w:trPr>
          <w:trHeight w:val="397"/>
        </w:trPr>
        <w:tc>
          <w:tcPr>
            <w:tcW w:w="606" w:type="dxa"/>
            <w:shd w:val="clear" w:color="auto" w:fill="DEEAF6" w:themeFill="accent1" w:themeFillTint="33"/>
            <w:vAlign w:val="center"/>
            <w:hideMark/>
          </w:tcPr>
          <w:p w14:paraId="2CB7A4FD" w14:textId="77777777" w:rsidR="00003EAE" w:rsidRPr="00D96F1C" w:rsidRDefault="00003EAE" w:rsidP="000C0555">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lastRenderedPageBreak/>
              <w:t>P.č.</w:t>
            </w:r>
          </w:p>
        </w:tc>
        <w:tc>
          <w:tcPr>
            <w:tcW w:w="2196" w:type="dxa"/>
            <w:shd w:val="clear" w:color="auto" w:fill="DEEAF6" w:themeFill="accent1" w:themeFillTint="33"/>
            <w:vAlign w:val="center"/>
            <w:hideMark/>
          </w:tcPr>
          <w:p w14:paraId="1C414A1D" w14:textId="77777777" w:rsidR="00003EAE" w:rsidRPr="00D96F1C" w:rsidRDefault="00003EAE" w:rsidP="000C0555">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5528" w:type="dxa"/>
            <w:shd w:val="clear" w:color="auto" w:fill="DEEAF6" w:themeFill="accent1" w:themeFillTint="33"/>
            <w:vAlign w:val="center"/>
            <w:hideMark/>
          </w:tcPr>
          <w:p w14:paraId="0FC509F6" w14:textId="77777777" w:rsidR="00003EAE" w:rsidRPr="00D96F1C" w:rsidRDefault="00003EAE" w:rsidP="000C0555">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151BEA87" w14:textId="77777777" w:rsidR="00003EAE" w:rsidRPr="00D96F1C" w:rsidRDefault="00003EAE" w:rsidP="000C0555">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6B00ED72" w14:textId="77777777" w:rsidR="00003EAE" w:rsidRPr="00D96F1C" w:rsidRDefault="00003EAE" w:rsidP="000C0555">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3800" w:type="dxa"/>
            <w:shd w:val="clear" w:color="auto" w:fill="DEEAF6" w:themeFill="accent1" w:themeFillTint="33"/>
            <w:vAlign w:val="center"/>
            <w:hideMark/>
          </w:tcPr>
          <w:p w14:paraId="1DA2154B" w14:textId="77777777" w:rsidR="00003EAE" w:rsidRPr="00D96F1C" w:rsidRDefault="00003EAE" w:rsidP="000C0555">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003EAE" w:rsidRPr="00D96F1C" w14:paraId="327A459D" w14:textId="77777777" w:rsidTr="00A3397C">
        <w:trPr>
          <w:trHeight w:val="2410"/>
        </w:trPr>
        <w:tc>
          <w:tcPr>
            <w:tcW w:w="606" w:type="dxa"/>
            <w:vMerge w:val="restart"/>
            <w:tcBorders>
              <w:top w:val="single" w:sz="4" w:space="0" w:color="auto"/>
              <w:left w:val="single" w:sz="4" w:space="0" w:color="auto"/>
              <w:right w:val="single" w:sz="4" w:space="0" w:color="auto"/>
            </w:tcBorders>
            <w:vAlign w:val="center"/>
          </w:tcPr>
          <w:p w14:paraId="1B82DDC2" w14:textId="77777777" w:rsidR="00003EAE" w:rsidRPr="00D96F1C" w:rsidRDefault="00003EAE" w:rsidP="00171467">
            <w:pPr>
              <w:spacing w:line="288" w:lineRule="auto"/>
              <w:jc w:val="center"/>
              <w:rPr>
                <w:rFonts w:ascii="Arial" w:hAnsi="Arial" w:cs="Arial"/>
                <w:color w:val="000000" w:themeColor="text1"/>
                <w:sz w:val="19"/>
                <w:szCs w:val="19"/>
                <w:highlight w:val="yellow"/>
              </w:rPr>
            </w:pPr>
            <w:r w:rsidRPr="00D96F1C">
              <w:rPr>
                <w:rFonts w:ascii="Arial" w:hAnsi="Arial" w:cs="Arial"/>
                <w:color w:val="000000" w:themeColor="text1"/>
                <w:sz w:val="19"/>
                <w:szCs w:val="19"/>
              </w:rPr>
              <w:t>4.2</w:t>
            </w:r>
          </w:p>
        </w:tc>
        <w:tc>
          <w:tcPr>
            <w:tcW w:w="2196" w:type="dxa"/>
            <w:vMerge w:val="restart"/>
            <w:tcBorders>
              <w:top w:val="single" w:sz="4" w:space="0" w:color="auto"/>
              <w:left w:val="single" w:sz="4" w:space="0" w:color="auto"/>
              <w:right w:val="single" w:sz="4" w:space="0" w:color="auto"/>
            </w:tcBorders>
            <w:vAlign w:val="center"/>
          </w:tcPr>
          <w:p w14:paraId="06821A0C" w14:textId="77777777" w:rsidR="00003EAE" w:rsidRPr="00D96F1C" w:rsidRDefault="00003EAE" w:rsidP="00171467">
            <w:pPr>
              <w:spacing w:line="288" w:lineRule="auto"/>
              <w:rPr>
                <w:rFonts w:ascii="Arial" w:hAnsi="Arial" w:cs="Arial"/>
                <w:color w:val="000000" w:themeColor="text1"/>
                <w:sz w:val="19"/>
                <w:szCs w:val="19"/>
                <w:highlight w:val="yellow"/>
              </w:rPr>
            </w:pPr>
            <w:r w:rsidRPr="00F93B3F">
              <w:rPr>
                <w:rFonts w:ascii="Arial" w:hAnsi="Arial" w:cs="Arial"/>
                <w:color w:val="000000" w:themeColor="text1"/>
                <w:sz w:val="19"/>
                <w:szCs w:val="19"/>
              </w:rPr>
              <w:t>Efektívnosť a hospodárnosť výdavkov projektu</w:t>
            </w:r>
          </w:p>
        </w:tc>
        <w:tc>
          <w:tcPr>
            <w:tcW w:w="5528" w:type="dxa"/>
            <w:vMerge w:val="restart"/>
            <w:tcBorders>
              <w:top w:val="single" w:sz="4" w:space="0" w:color="auto"/>
              <w:left w:val="single" w:sz="4" w:space="0" w:color="auto"/>
              <w:right w:val="single" w:sz="4" w:space="0" w:color="auto"/>
            </w:tcBorders>
            <w:vAlign w:val="center"/>
          </w:tcPr>
          <w:p w14:paraId="482DE52C" w14:textId="77777777" w:rsidR="00003EAE" w:rsidRPr="00F93B3F" w:rsidRDefault="00003EAE" w:rsidP="00171467">
            <w:pPr>
              <w:widowControl w:val="0"/>
              <w:spacing w:line="288" w:lineRule="auto"/>
              <w:jc w:val="both"/>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3DA08460" w14:textId="77777777" w:rsidR="00003EAE" w:rsidRPr="00F93B3F" w:rsidRDefault="00003EAE" w:rsidP="00171467">
            <w:pPr>
              <w:widowControl w:val="0"/>
              <w:spacing w:line="288" w:lineRule="auto"/>
              <w:jc w:val="both"/>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w:t>
            </w:r>
          </w:p>
          <w:p w14:paraId="40DF01CF" w14:textId="77777777" w:rsidR="00171467" w:rsidRPr="00171467" w:rsidRDefault="00171467" w:rsidP="00171467">
            <w:pPr>
              <w:spacing w:line="288" w:lineRule="auto"/>
              <w:jc w:val="both"/>
              <w:rPr>
                <w:rFonts w:ascii="Arial" w:hAnsi="Arial" w:cs="Arial"/>
                <w:i/>
                <w:color w:val="000000" w:themeColor="text1"/>
                <w:sz w:val="8"/>
                <w:szCs w:val="8"/>
                <w:bdr w:val="none" w:sz="0" w:space="0" w:color="auto" w:frame="1"/>
              </w:rPr>
            </w:pPr>
          </w:p>
          <w:p w14:paraId="5FB5AB0C" w14:textId="465547CD" w:rsidR="00003EAE" w:rsidRDefault="00003EAE" w:rsidP="009211C3">
            <w:pPr>
              <w:spacing w:line="288" w:lineRule="auto"/>
              <w:jc w:val="both"/>
              <w:rPr>
                <w:rFonts w:ascii="Arial" w:eastAsiaTheme="minorHAnsi" w:hAnsi="Arial" w:cs="Arial"/>
                <w:i/>
                <w:iCs/>
                <w:color w:val="000000"/>
                <w:sz w:val="19"/>
                <w:szCs w:val="19"/>
                <w:bdr w:val="none" w:sz="0" w:space="0" w:color="auto" w:frame="1"/>
              </w:rPr>
            </w:pPr>
            <w:r w:rsidRPr="00F93B3F">
              <w:rPr>
                <w:rFonts w:ascii="Arial" w:hAnsi="Arial" w:cs="Arial"/>
                <w:i/>
                <w:color w:val="000000" w:themeColor="text1"/>
                <w:sz w:val="19"/>
                <w:szCs w:val="19"/>
                <w:bdr w:val="none" w:sz="0" w:space="0" w:color="auto" w:frame="1"/>
              </w:rPr>
              <w:t>Pozn.:</w:t>
            </w:r>
            <w:r>
              <w:rPr>
                <w:rFonts w:ascii="Arial" w:hAnsi="Arial" w:cs="Arial"/>
                <w:i/>
                <w:iCs/>
                <w:color w:val="000000"/>
                <w:sz w:val="19"/>
                <w:szCs w:val="19"/>
                <w:bdr w:val="none" w:sz="0" w:space="0" w:color="auto" w:frame="1"/>
              </w:rPr>
              <w:t>V prípade prekročenia stanovených benchmarkov, alebo prekročenia stanovených finančných limitov budú výdavky nad referenčnú hodnotu benchmarku, alebo výdavky nad stanovený limit posúdené ako neoprávnené. Ak neoprávnené výdavky projektu neprekročia limit uvedený v kritériu 4.1, projekt nebude diskvalifikovaný. </w:t>
            </w:r>
          </w:p>
          <w:p w14:paraId="7848AC0A" w14:textId="77777777" w:rsidR="00003EAE" w:rsidRPr="00D96F1C" w:rsidRDefault="00003EAE" w:rsidP="00171467">
            <w:pPr>
              <w:spacing w:line="288" w:lineRule="auto"/>
              <w:jc w:val="both"/>
              <w:rPr>
                <w:rFonts w:ascii="Arial" w:hAnsi="Arial" w:cs="Arial"/>
                <w:color w:val="000000" w:themeColor="text1"/>
                <w:sz w:val="19"/>
                <w:szCs w:val="19"/>
              </w:rPr>
            </w:pPr>
            <w:r w:rsidRPr="00F93B3F">
              <w:rPr>
                <w:rFonts w:ascii="Arial" w:hAnsi="Arial" w:cs="Arial"/>
                <w:i/>
                <w:color w:val="000000" w:themeColor="text1"/>
                <w:sz w:val="19"/>
                <w:szCs w:val="19"/>
                <w:bdr w:val="none" w:sz="0" w:space="0" w:color="auto" w:frame="1"/>
              </w:rPr>
              <w:t>Pri posudzovaní hospodárnosti a efektívnosti výdavkov projektu sa berie do úvahy výška výdavkov projektu po ich prípadnom znížení odborným hodnotiteľom.</w:t>
            </w:r>
          </w:p>
        </w:tc>
        <w:tc>
          <w:tcPr>
            <w:tcW w:w="1417" w:type="dxa"/>
            <w:vMerge w:val="restart"/>
            <w:tcBorders>
              <w:top w:val="single" w:sz="4" w:space="0" w:color="auto"/>
              <w:left w:val="single" w:sz="4" w:space="0" w:color="auto"/>
              <w:right w:val="single" w:sz="4" w:space="0" w:color="auto"/>
            </w:tcBorders>
            <w:vAlign w:val="center"/>
          </w:tcPr>
          <w:p w14:paraId="16FCE5F5" w14:textId="77777777" w:rsidR="00003EAE" w:rsidRPr="00D96F1C" w:rsidRDefault="00003EAE" w:rsidP="00171467">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7F0EB840" w14:textId="77777777" w:rsidR="00003EAE" w:rsidRPr="00D96F1C" w:rsidRDefault="00003EAE" w:rsidP="00171467">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u w:color="000000"/>
              </w:rPr>
              <w:t>áno</w:t>
            </w:r>
          </w:p>
        </w:tc>
        <w:tc>
          <w:tcPr>
            <w:tcW w:w="3800" w:type="dxa"/>
            <w:tcBorders>
              <w:top w:val="single" w:sz="4" w:space="0" w:color="auto"/>
              <w:left w:val="single" w:sz="4" w:space="0" w:color="auto"/>
              <w:bottom w:val="single" w:sz="4" w:space="0" w:color="auto"/>
              <w:right w:val="single" w:sz="4" w:space="0" w:color="auto"/>
            </w:tcBorders>
            <w:vAlign w:val="center"/>
          </w:tcPr>
          <w:p w14:paraId="72BF5DB1" w14:textId="77777777" w:rsidR="00003EAE" w:rsidRPr="00674F94" w:rsidRDefault="00003EAE" w:rsidP="00171467">
            <w:pPr>
              <w:spacing w:line="288" w:lineRule="auto"/>
              <w:jc w:val="both"/>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p>
        </w:tc>
      </w:tr>
      <w:tr w:rsidR="00003EAE" w:rsidRPr="00D96F1C" w14:paraId="6D03F829" w14:textId="77777777" w:rsidTr="00A3397C">
        <w:trPr>
          <w:trHeight w:val="2410"/>
        </w:trPr>
        <w:tc>
          <w:tcPr>
            <w:tcW w:w="606" w:type="dxa"/>
            <w:vMerge/>
            <w:tcBorders>
              <w:left w:val="single" w:sz="4" w:space="0" w:color="auto"/>
              <w:right w:val="single" w:sz="4" w:space="0" w:color="auto"/>
            </w:tcBorders>
            <w:vAlign w:val="center"/>
          </w:tcPr>
          <w:p w14:paraId="17CD6AAF" w14:textId="77777777" w:rsidR="00003EAE" w:rsidRPr="00D96F1C" w:rsidRDefault="00003EAE" w:rsidP="00171467">
            <w:pPr>
              <w:spacing w:line="288" w:lineRule="auto"/>
              <w:jc w:val="center"/>
              <w:rPr>
                <w:rFonts w:ascii="Arial" w:hAnsi="Arial" w:cs="Arial"/>
                <w:color w:val="000000" w:themeColor="text1"/>
                <w:sz w:val="19"/>
                <w:szCs w:val="19"/>
                <w:highlight w:val="yellow"/>
              </w:rPr>
            </w:pPr>
          </w:p>
        </w:tc>
        <w:tc>
          <w:tcPr>
            <w:tcW w:w="2196" w:type="dxa"/>
            <w:vMerge/>
            <w:tcBorders>
              <w:left w:val="single" w:sz="4" w:space="0" w:color="auto"/>
              <w:right w:val="single" w:sz="4" w:space="0" w:color="auto"/>
            </w:tcBorders>
            <w:vAlign w:val="center"/>
          </w:tcPr>
          <w:p w14:paraId="3E827C76" w14:textId="77777777" w:rsidR="00003EAE" w:rsidRPr="00D96F1C" w:rsidRDefault="00003EAE" w:rsidP="00171467">
            <w:pPr>
              <w:spacing w:line="288" w:lineRule="auto"/>
              <w:rPr>
                <w:rFonts w:ascii="Arial" w:hAnsi="Arial" w:cs="Arial"/>
                <w:color w:val="000000" w:themeColor="text1"/>
                <w:sz w:val="19"/>
                <w:szCs w:val="19"/>
                <w:highlight w:val="yellow"/>
              </w:rPr>
            </w:pPr>
          </w:p>
        </w:tc>
        <w:tc>
          <w:tcPr>
            <w:tcW w:w="5528" w:type="dxa"/>
            <w:vMerge/>
            <w:tcBorders>
              <w:left w:val="single" w:sz="4" w:space="0" w:color="auto"/>
              <w:right w:val="single" w:sz="4" w:space="0" w:color="auto"/>
            </w:tcBorders>
            <w:vAlign w:val="center"/>
          </w:tcPr>
          <w:p w14:paraId="2EEDA03F" w14:textId="77777777" w:rsidR="00003EAE" w:rsidRPr="00D96F1C" w:rsidRDefault="00003EAE" w:rsidP="00171467">
            <w:pPr>
              <w:spacing w:line="288" w:lineRule="auto"/>
              <w:rPr>
                <w:rFonts w:ascii="Arial" w:hAnsi="Arial" w:cs="Arial"/>
                <w:color w:val="000000" w:themeColor="text1"/>
                <w:sz w:val="19"/>
                <w:szCs w:val="19"/>
              </w:rPr>
            </w:pPr>
          </w:p>
        </w:tc>
        <w:tc>
          <w:tcPr>
            <w:tcW w:w="1417" w:type="dxa"/>
            <w:vMerge/>
            <w:tcBorders>
              <w:left w:val="single" w:sz="4" w:space="0" w:color="auto"/>
              <w:right w:val="single" w:sz="4" w:space="0" w:color="auto"/>
            </w:tcBorders>
            <w:vAlign w:val="center"/>
          </w:tcPr>
          <w:p w14:paraId="6D296182" w14:textId="77777777" w:rsidR="00003EAE" w:rsidRPr="00D96F1C" w:rsidRDefault="00003EAE" w:rsidP="00171467">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right w:val="single" w:sz="4" w:space="0" w:color="auto"/>
            </w:tcBorders>
            <w:vAlign w:val="center"/>
          </w:tcPr>
          <w:p w14:paraId="678EA326" w14:textId="77777777" w:rsidR="00003EAE" w:rsidRPr="00D96F1C" w:rsidRDefault="00003EAE" w:rsidP="00171467">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u w:color="000000"/>
              </w:rPr>
              <w:t>nie</w:t>
            </w:r>
          </w:p>
        </w:tc>
        <w:tc>
          <w:tcPr>
            <w:tcW w:w="3800" w:type="dxa"/>
            <w:tcBorders>
              <w:top w:val="single" w:sz="4" w:space="0" w:color="auto"/>
              <w:left w:val="single" w:sz="4" w:space="0" w:color="auto"/>
              <w:right w:val="single" w:sz="4" w:space="0" w:color="auto"/>
            </w:tcBorders>
            <w:vAlign w:val="center"/>
          </w:tcPr>
          <w:p w14:paraId="6615CA6F" w14:textId="77777777" w:rsidR="00003EAE" w:rsidRPr="00674F94" w:rsidRDefault="00003EAE" w:rsidP="00171467">
            <w:pPr>
              <w:spacing w:line="288" w:lineRule="auto"/>
              <w:jc w:val="both"/>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Žiadané výdavky projektu nie sú hospodárne a</w:t>
            </w:r>
            <w:r>
              <w:rPr>
                <w:rFonts w:ascii="Arial" w:hAnsi="Arial" w:cs="Arial"/>
                <w:color w:val="000000" w:themeColor="text1"/>
                <w:sz w:val="19"/>
                <w:szCs w:val="19"/>
                <w:u w:color="000000"/>
              </w:rPr>
              <w:t>/alebo</w:t>
            </w:r>
            <w:r w:rsidRPr="00F93B3F">
              <w:rPr>
                <w:rFonts w:ascii="Arial" w:hAnsi="Arial" w:cs="Arial"/>
                <w:color w:val="000000" w:themeColor="text1"/>
                <w:sz w:val="19"/>
                <w:szCs w:val="19"/>
                <w:u w:color="000000"/>
              </w:rPr>
              <w:t> efektívne, nezodpovedajú obvyklým cenám v danom čase a mieste, nespĺňajú cieľ minimalizácie nákladov pri dodržaní požadovanej kvality výstupov.</w:t>
            </w:r>
          </w:p>
        </w:tc>
      </w:tr>
    </w:tbl>
    <w:p w14:paraId="4C54360E" w14:textId="4EC3C68E" w:rsidR="00003EAE" w:rsidRPr="003C6DE1" w:rsidRDefault="00003EAE" w:rsidP="005A7C9C">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w:t>
      </w:r>
      <w:r w:rsidR="00067267">
        <w:rPr>
          <w:rFonts w:ascii="Arial" w:hAnsi="Arial" w:cs="Arial"/>
          <w:color w:val="000000" w:themeColor="text1"/>
          <w:sz w:val="19"/>
          <w:szCs w:val="19"/>
        </w:rPr>
        <w:t xml:space="preserve">7.2 Spôsob realizácie aktivít projektu, </w:t>
      </w:r>
      <w:r w:rsidRPr="003C6DE1">
        <w:rPr>
          <w:rFonts w:ascii="Arial" w:hAnsi="Arial" w:cs="Arial"/>
          <w:color w:val="000000" w:themeColor="text1"/>
          <w:sz w:val="19"/>
          <w:szCs w:val="19"/>
        </w:rPr>
        <w:t>11</w:t>
      </w:r>
      <w:r w:rsidRPr="003777AD">
        <w:rPr>
          <w:rFonts w:ascii="Arial" w:hAnsi="Arial" w:cs="Arial"/>
          <w:color w:val="000000" w:themeColor="text1"/>
          <w:sz w:val="19"/>
          <w:szCs w:val="19"/>
        </w:rPr>
        <w:t xml:space="preserve">. Rozpočet projektu, príloha Rozpočet projektu, príloha </w:t>
      </w:r>
      <w:r w:rsidR="0002548D">
        <w:rPr>
          <w:rFonts w:ascii="Arial" w:hAnsi="Arial" w:cs="Arial"/>
          <w:color w:val="000000" w:themeColor="text1"/>
          <w:sz w:val="19"/>
          <w:szCs w:val="19"/>
        </w:rPr>
        <w:t>Podklady k rozpočtu projektu</w:t>
      </w:r>
      <w:r w:rsidRPr="003777AD">
        <w:rPr>
          <w:rFonts w:ascii="Arial" w:hAnsi="Arial" w:cs="Arial"/>
          <w:color w:val="000000" w:themeColor="text1"/>
          <w:sz w:val="19"/>
          <w:szCs w:val="19"/>
        </w:rPr>
        <w:t>.</w:t>
      </w:r>
    </w:p>
    <w:p w14:paraId="55AA85FC" w14:textId="77777777" w:rsidR="00003EAE" w:rsidRDefault="00003EAE" w:rsidP="005A7C9C">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09E2F8A8" w14:textId="7694CD9C" w:rsidR="00003EAE" w:rsidRDefault="00003EAE" w:rsidP="009211C3">
      <w:pPr>
        <w:pStyle w:val="Predvolen"/>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dodržanie jednotlivých</w:t>
      </w:r>
      <w:r w:rsidR="00A127EB">
        <w:rPr>
          <w:rFonts w:ascii="Arial" w:eastAsiaTheme="minorHAnsi" w:hAnsi="Arial" w:cs="Arial"/>
          <w:color w:val="000000" w:themeColor="text1"/>
          <w:sz w:val="19"/>
          <w:szCs w:val="19"/>
          <w:bdr w:val="none" w:sz="0" w:space="0" w:color="auto"/>
          <w:lang w:val="sk-SK"/>
        </w:rPr>
        <w:t xml:space="preserve"> percentuálnych a</w:t>
      </w:r>
      <w:r w:rsidRPr="003C6DE1">
        <w:rPr>
          <w:rFonts w:ascii="Arial" w:eastAsiaTheme="minorHAnsi" w:hAnsi="Arial" w:cs="Arial"/>
          <w:color w:val="000000" w:themeColor="text1"/>
          <w:sz w:val="19"/>
          <w:szCs w:val="19"/>
          <w:bdr w:val="none" w:sz="0" w:space="0" w:color="auto"/>
          <w:lang w:val="sk-SK"/>
        </w:rPr>
        <w:t xml:space="preserve"> finančných limitov na určené typy výdavkov a</w:t>
      </w:r>
      <w:r>
        <w:rPr>
          <w:rFonts w:ascii="Arial" w:eastAsiaTheme="minorHAnsi" w:hAnsi="Arial" w:cs="Arial"/>
          <w:color w:val="000000" w:themeColor="text1"/>
          <w:sz w:val="19"/>
          <w:szCs w:val="19"/>
          <w:bdr w:val="none" w:sz="0" w:space="0" w:color="auto"/>
          <w:lang w:val="sk-SK"/>
        </w:rPr>
        <w:t xml:space="preserve"> prípadne </w:t>
      </w:r>
      <w:r w:rsidRPr="003C6DE1">
        <w:rPr>
          <w:rFonts w:ascii="Arial" w:eastAsiaTheme="minorHAnsi" w:hAnsi="Arial" w:cs="Arial"/>
          <w:color w:val="000000" w:themeColor="text1"/>
          <w:sz w:val="19"/>
          <w:szCs w:val="19"/>
          <w:bdr w:val="none" w:sz="0" w:space="0" w:color="auto"/>
          <w:lang w:val="sk-SK"/>
        </w:rPr>
        <w:t>benchmarkov na realizáciu ucelených aktivít</w:t>
      </w:r>
      <w:r>
        <w:rPr>
          <w:rFonts w:ascii="Arial" w:eastAsiaTheme="minorHAnsi" w:hAnsi="Arial" w:cs="Arial"/>
          <w:color w:val="000000" w:themeColor="text1"/>
          <w:sz w:val="19"/>
          <w:szCs w:val="19"/>
          <w:bdr w:val="none" w:sz="0" w:space="0" w:color="auto"/>
          <w:lang w:val="sk-SK"/>
        </w:rPr>
        <w:t>,</w:t>
      </w:r>
    </w:p>
    <w:p w14:paraId="6369EBEB" w14:textId="77777777" w:rsidR="00003EAE" w:rsidRDefault="00003EAE" w:rsidP="009211C3">
      <w:pPr>
        <w:pStyle w:val="Predvolen"/>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primeranosť </w:t>
      </w:r>
      <w:r w:rsidRPr="001A2D03">
        <w:rPr>
          <w:rFonts w:ascii="Arial" w:eastAsiaTheme="minorHAnsi" w:hAnsi="Arial" w:cs="Arial"/>
          <w:color w:val="000000" w:themeColor="text1"/>
          <w:sz w:val="19"/>
          <w:szCs w:val="19"/>
          <w:bdr w:val="none" w:sz="0" w:space="0" w:color="auto"/>
          <w:lang w:val="sk-SK"/>
        </w:rPr>
        <w:t>mern</w:t>
      </w:r>
      <w:r>
        <w:rPr>
          <w:rFonts w:ascii="Arial" w:eastAsiaTheme="minorHAnsi" w:hAnsi="Arial" w:cs="Arial"/>
          <w:color w:val="000000" w:themeColor="text1"/>
          <w:sz w:val="19"/>
          <w:szCs w:val="19"/>
          <w:bdr w:val="none" w:sz="0" w:space="0" w:color="auto"/>
          <w:lang w:val="sk-SK"/>
        </w:rPr>
        <w:t>ých</w:t>
      </w:r>
      <w:r w:rsidRPr="001A2D03">
        <w:rPr>
          <w:rFonts w:ascii="Arial" w:eastAsiaTheme="minorHAnsi" w:hAnsi="Arial" w:cs="Arial"/>
          <w:color w:val="000000" w:themeColor="text1"/>
          <w:sz w:val="19"/>
          <w:szCs w:val="19"/>
          <w:bdr w:val="none" w:sz="0" w:space="0" w:color="auto"/>
          <w:lang w:val="sk-SK"/>
        </w:rPr>
        <w:t xml:space="preserve"> množst</w:t>
      </w:r>
      <w:r>
        <w:rPr>
          <w:rFonts w:ascii="Arial" w:eastAsiaTheme="minorHAnsi" w:hAnsi="Arial" w:cs="Arial"/>
          <w:color w:val="000000" w:themeColor="text1"/>
          <w:sz w:val="19"/>
          <w:szCs w:val="19"/>
          <w:bdr w:val="none" w:sz="0" w:space="0" w:color="auto"/>
          <w:lang w:val="sk-SK"/>
        </w:rPr>
        <w:t>iev</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výdavkov z pohľadu nevyhnutnosti</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pre</w:t>
      </w:r>
      <w:r w:rsidRPr="001A2D03">
        <w:rPr>
          <w:rFonts w:ascii="Arial" w:eastAsiaTheme="minorHAnsi" w:hAnsi="Arial" w:cs="Arial"/>
          <w:color w:val="000000" w:themeColor="text1"/>
          <w:sz w:val="19"/>
          <w:szCs w:val="19"/>
          <w:bdr w:val="none" w:sz="0" w:space="0" w:color="auto"/>
          <w:lang w:val="sk-SK"/>
        </w:rPr>
        <w:t xml:space="preserve"> realizáciu aktivít projektu</w:t>
      </w:r>
      <w:r>
        <w:rPr>
          <w:rFonts w:ascii="Arial" w:eastAsiaTheme="minorHAnsi" w:hAnsi="Arial" w:cs="Arial"/>
          <w:color w:val="000000" w:themeColor="text1"/>
          <w:sz w:val="19"/>
          <w:szCs w:val="19"/>
          <w:bdr w:val="none" w:sz="0" w:space="0" w:color="auto"/>
          <w:lang w:val="sk-SK"/>
        </w:rPr>
        <w:t>,</w:t>
      </w:r>
    </w:p>
    <w:p w14:paraId="718C7A9F" w14:textId="29ECB5B8" w:rsidR="00003EAE" w:rsidRPr="002E1D27" w:rsidRDefault="00003EAE" w:rsidP="009211C3">
      <w:pPr>
        <w:pStyle w:val="Predvolen"/>
        <w:numPr>
          <w:ilvl w:val="0"/>
          <w:numId w:val="11"/>
        </w:numPr>
        <w:rPr>
          <w:rFonts w:ascii="Arial" w:hAnsi="Arial" w:cs="Arial"/>
          <w:color w:val="000000" w:themeColor="text1"/>
          <w:sz w:val="19"/>
          <w:szCs w:val="19"/>
        </w:rPr>
      </w:pPr>
      <w:r>
        <w:rPr>
          <w:rFonts w:ascii="Arial" w:eastAsiaTheme="minorHAnsi" w:hAnsi="Arial" w:cs="Arial"/>
          <w:color w:val="000000" w:themeColor="text1"/>
          <w:sz w:val="19"/>
          <w:szCs w:val="19"/>
          <w:bdr w:val="none" w:sz="0" w:space="0" w:color="auto"/>
          <w:lang w:val="sk-SK"/>
        </w:rPr>
        <w:t xml:space="preserve">či sú </w:t>
      </w:r>
      <w:r w:rsidRPr="001A2D03">
        <w:rPr>
          <w:rFonts w:ascii="Arial" w:eastAsiaTheme="minorHAnsi" w:hAnsi="Arial" w:cs="Arial"/>
          <w:color w:val="000000" w:themeColor="text1"/>
          <w:sz w:val="19"/>
          <w:szCs w:val="19"/>
          <w:bdr w:val="none" w:sz="0" w:space="0" w:color="auto"/>
          <w:lang w:val="sk-SK"/>
        </w:rPr>
        <w:t xml:space="preserve">jednotkové ceny </w:t>
      </w:r>
      <w:r w:rsidRPr="008A52DD">
        <w:rPr>
          <w:rFonts w:ascii="Arial" w:eastAsiaTheme="minorHAnsi" w:hAnsi="Arial" w:cs="Arial"/>
          <w:color w:val="000000" w:themeColor="text1"/>
          <w:sz w:val="19"/>
          <w:szCs w:val="19"/>
          <w:bdr w:val="none" w:sz="0" w:space="0" w:color="auto"/>
          <w:lang w:val="sk-SK"/>
        </w:rPr>
        <w:t>identifikované na základe dôveryhodného prieskumu trhu</w:t>
      </w:r>
      <w:r w:rsidR="006B50BF">
        <w:rPr>
          <w:rFonts w:ascii="Arial" w:eastAsiaTheme="minorHAnsi" w:hAnsi="Arial" w:cs="Arial"/>
          <w:color w:val="000000" w:themeColor="text1"/>
          <w:sz w:val="19"/>
          <w:szCs w:val="19"/>
          <w:bdr w:val="none" w:sz="0" w:space="0" w:color="auto"/>
          <w:lang w:val="sk-SK"/>
        </w:rPr>
        <w:t>/</w:t>
      </w:r>
      <w:r w:rsidR="006B50BF" w:rsidRPr="006B50BF">
        <w:rPr>
          <w:rFonts w:ascii="Arial" w:hAnsi="Arial" w:cs="Arial"/>
          <w:color w:val="000000" w:themeColor="text1"/>
          <w:sz w:val="19"/>
          <w:szCs w:val="19"/>
        </w:rPr>
        <w:t xml:space="preserve"> prieskumu trhových cien, relevantného znaleckého posudku, , uzatvorenej zmluvy</w:t>
      </w:r>
      <w:r w:rsidR="00A127EB">
        <w:rPr>
          <w:rFonts w:ascii="Arial" w:hAnsi="Arial" w:cs="Arial"/>
          <w:color w:val="000000" w:themeColor="text1"/>
          <w:sz w:val="19"/>
          <w:szCs w:val="19"/>
        </w:rPr>
        <w:t>, rozpočtu overeného autorizovanou osobou</w:t>
      </w:r>
      <w:r w:rsidR="006B50BF" w:rsidRPr="006B50BF">
        <w:rPr>
          <w:rFonts w:ascii="Arial" w:hAnsi="Arial" w:cs="Arial"/>
          <w:color w:val="000000" w:themeColor="text1"/>
          <w:sz w:val="19"/>
          <w:szCs w:val="19"/>
        </w:rPr>
        <w:t xml:space="preserve"> alebo</w:t>
      </w:r>
      <w:r w:rsidR="00A127EB">
        <w:rPr>
          <w:rFonts w:ascii="Arial" w:hAnsi="Arial" w:cs="Arial"/>
          <w:color w:val="000000" w:themeColor="text1"/>
          <w:sz w:val="19"/>
          <w:szCs w:val="19"/>
        </w:rPr>
        <w:t xml:space="preserve"> iných podkladov</w:t>
      </w:r>
      <w:r w:rsidR="006B50BF" w:rsidRPr="006B50BF">
        <w:rPr>
          <w:rFonts w:ascii="Arial" w:hAnsi="Arial" w:cs="Arial"/>
          <w:color w:val="000000" w:themeColor="text1"/>
          <w:sz w:val="19"/>
          <w:szCs w:val="19"/>
        </w:rPr>
        <w:t xml:space="preserve">. </w:t>
      </w:r>
    </w:p>
    <w:p w14:paraId="35492750" w14:textId="77777777" w:rsidR="00003EAE" w:rsidRDefault="00003EAE" w:rsidP="005A7C9C">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jc w:val="both"/>
        <w:rPr>
          <w:rFonts w:ascii="Arial" w:eastAsiaTheme="minorHAnsi" w:hAnsi="Arial" w:cs="Arial"/>
          <w:color w:val="000000" w:themeColor="text1"/>
          <w:sz w:val="19"/>
          <w:szCs w:val="19"/>
          <w:bdr w:val="none" w:sz="0" w:space="0" w:color="auto"/>
          <w:lang w:val="sk-SK"/>
        </w:rPr>
      </w:pPr>
    </w:p>
    <w:p w14:paraId="52760426" w14:textId="22622A2A" w:rsidR="00003EAE" w:rsidRPr="00E33F54" w:rsidRDefault="00003EAE" w:rsidP="005A7C9C">
      <w:pPr>
        <w:widowControl w:val="0"/>
        <w:autoSpaceDE w:val="0"/>
        <w:autoSpaceDN w:val="0"/>
        <w:adjustRightInd w:val="0"/>
        <w:spacing w:after="0" w:line="288" w:lineRule="auto"/>
        <w:jc w:val="both"/>
        <w:rPr>
          <w:rFonts w:ascii="Arial" w:hAnsi="Arial" w:cs="Arial"/>
          <w:sz w:val="19"/>
          <w:szCs w:val="19"/>
        </w:rPr>
      </w:pPr>
      <w:r w:rsidRPr="00E33F54">
        <w:rPr>
          <w:rFonts w:ascii="Arial" w:hAnsi="Arial" w:cs="Arial"/>
          <w:sz w:val="19"/>
          <w:szCs w:val="19"/>
        </w:rPr>
        <w:t xml:space="preserve">Hodnotiteľ vyhodnotí, či navrhnuté výdavky projektu spĺňajú podmienku hospodárnosti a efektívnosti a či zodpovedajú obvyklým cenám v danom mieste a čase </w:t>
      </w:r>
      <w:r w:rsidR="00144D30" w:rsidRPr="00144D30">
        <w:rPr>
          <w:rFonts w:ascii="Arial" w:hAnsi="Arial" w:cs="Arial"/>
          <w:sz w:val="19"/>
          <w:szCs w:val="19"/>
        </w:rPr>
        <w:t>preukázanými niektorým z vyššie uvedených spôsobov</w:t>
      </w:r>
      <w:r w:rsidRPr="00E33F54">
        <w:rPr>
          <w:rFonts w:ascii="Arial" w:hAnsi="Arial" w:cs="Arial"/>
          <w:sz w:val="19"/>
          <w:szCs w:val="19"/>
        </w:rPr>
        <w:t xml:space="preserve">. Pri overovaní hospodárnosti  hodnotiteľ postupuje v zmysle metodického pokynu CKO č.18 k overovaniu hospodárnosti výdavkov. Hodnotiteľ v závislosti od druhu výdavku identifikuje, či na hodnotené výdavky projektu bude aplikovať </w:t>
      </w:r>
      <w:r w:rsidR="00A127EB">
        <w:rPr>
          <w:rFonts w:ascii="Arial" w:hAnsi="Arial" w:cs="Arial"/>
          <w:sz w:val="19"/>
          <w:szCs w:val="19"/>
        </w:rPr>
        <w:t>percentuálne/</w:t>
      </w:r>
      <w:r w:rsidRPr="00E33F54">
        <w:rPr>
          <w:rFonts w:ascii="Arial" w:hAnsi="Arial" w:cs="Arial"/>
          <w:sz w:val="19"/>
          <w:szCs w:val="19"/>
        </w:rPr>
        <w:t>finančné limity a /alebo bude hodnotiť kritérium podľa zrealizovaného verejného obstarávania, prieskumu trhu  a /alebo podľa expertízneho posúdenia (</w:t>
      </w:r>
      <w:r w:rsidR="00E54E28">
        <w:rPr>
          <w:rFonts w:ascii="Arial" w:hAnsi="Arial" w:cs="Arial"/>
          <w:sz w:val="19"/>
          <w:szCs w:val="19"/>
        </w:rPr>
        <w:t xml:space="preserve">napr. </w:t>
      </w:r>
      <w:r w:rsidRPr="00E33F54">
        <w:rPr>
          <w:rFonts w:ascii="Arial" w:hAnsi="Arial" w:cs="Arial"/>
          <w:sz w:val="19"/>
          <w:szCs w:val="19"/>
        </w:rPr>
        <w:t>znalecký posudok). </w:t>
      </w:r>
    </w:p>
    <w:p w14:paraId="148A08B7" w14:textId="77777777" w:rsidR="00003EAE" w:rsidRDefault="00003EAE" w:rsidP="005A7C9C">
      <w:pPr>
        <w:widowControl w:val="0"/>
        <w:autoSpaceDE w:val="0"/>
        <w:autoSpaceDN w:val="0"/>
        <w:adjustRightInd w:val="0"/>
        <w:spacing w:after="0" w:line="288" w:lineRule="auto"/>
        <w:jc w:val="both"/>
        <w:rPr>
          <w:rFonts w:ascii="Arial" w:hAnsi="Arial" w:cs="Arial"/>
          <w:sz w:val="19"/>
          <w:szCs w:val="19"/>
        </w:rPr>
      </w:pPr>
    </w:p>
    <w:p w14:paraId="1AB90390" w14:textId="77777777" w:rsidR="00171467" w:rsidRPr="00E33F54" w:rsidRDefault="00171467" w:rsidP="005A7C9C">
      <w:pPr>
        <w:widowControl w:val="0"/>
        <w:autoSpaceDE w:val="0"/>
        <w:autoSpaceDN w:val="0"/>
        <w:adjustRightInd w:val="0"/>
        <w:spacing w:after="0" w:line="288" w:lineRule="auto"/>
        <w:jc w:val="both"/>
        <w:rPr>
          <w:rFonts w:ascii="Arial" w:hAnsi="Arial" w:cs="Arial"/>
          <w:sz w:val="19"/>
          <w:szCs w:val="19"/>
        </w:rPr>
      </w:pPr>
    </w:p>
    <w:p w14:paraId="0E7CFEF8" w14:textId="0CE00836" w:rsidR="00003EAE" w:rsidRPr="00E33F54" w:rsidRDefault="00144D30" w:rsidP="00171467">
      <w:pPr>
        <w:widowControl w:val="0"/>
        <w:autoSpaceDE w:val="0"/>
        <w:autoSpaceDN w:val="0"/>
        <w:adjustRightInd w:val="0"/>
        <w:spacing w:before="60" w:after="0" w:line="288" w:lineRule="auto"/>
        <w:jc w:val="both"/>
        <w:rPr>
          <w:rFonts w:ascii="Arial" w:hAnsi="Arial" w:cs="Arial"/>
          <w:sz w:val="19"/>
          <w:szCs w:val="19"/>
        </w:rPr>
      </w:pPr>
      <w:r w:rsidRPr="008C4FE4">
        <w:rPr>
          <w:rFonts w:ascii="Arial" w:hAnsi="Arial" w:cs="Arial"/>
          <w:b/>
          <w:sz w:val="19"/>
          <w:szCs w:val="19"/>
        </w:rPr>
        <w:lastRenderedPageBreak/>
        <w:t>L</w:t>
      </w:r>
      <w:r w:rsidR="00003EAE" w:rsidRPr="008C4FE4">
        <w:rPr>
          <w:rFonts w:ascii="Arial" w:hAnsi="Arial" w:cs="Arial"/>
          <w:b/>
          <w:sz w:val="19"/>
          <w:szCs w:val="19"/>
        </w:rPr>
        <w:t>imit</w:t>
      </w:r>
      <w:r w:rsidRPr="008C4FE4">
        <w:rPr>
          <w:rFonts w:ascii="Arial" w:hAnsi="Arial" w:cs="Arial"/>
          <w:b/>
          <w:sz w:val="19"/>
          <w:szCs w:val="19"/>
        </w:rPr>
        <w:t xml:space="preserve"> výdavkov</w:t>
      </w:r>
      <w:r w:rsidR="00003EAE" w:rsidRPr="00E33F54">
        <w:rPr>
          <w:rFonts w:ascii="Arial" w:hAnsi="Arial" w:cs="Arial"/>
          <w:sz w:val="19"/>
          <w:szCs w:val="19"/>
        </w:rPr>
        <w:t xml:space="preserve"> je definovaný ako maximálny limit  na úrovni:</w:t>
      </w:r>
    </w:p>
    <w:p w14:paraId="6C4E2331" w14:textId="4D27D52A" w:rsidR="00003EAE" w:rsidRPr="00E33F54" w:rsidRDefault="00003EAE" w:rsidP="009211C3">
      <w:pPr>
        <w:pStyle w:val="Odsekzoznamu"/>
        <w:widowControl w:val="0"/>
        <w:numPr>
          <w:ilvl w:val="0"/>
          <w:numId w:val="12"/>
        </w:numPr>
        <w:autoSpaceDE w:val="0"/>
        <w:autoSpaceDN w:val="0"/>
        <w:adjustRightInd w:val="0"/>
        <w:spacing w:before="60" w:after="0" w:line="288" w:lineRule="auto"/>
        <w:contextualSpacing w:val="0"/>
        <w:jc w:val="both"/>
        <w:rPr>
          <w:rFonts w:ascii="Arial" w:hAnsi="Arial" w:cs="Arial"/>
          <w:sz w:val="19"/>
          <w:szCs w:val="19"/>
          <w:lang w:val="sk-SK"/>
        </w:rPr>
      </w:pPr>
      <w:r w:rsidRPr="00E33F54">
        <w:rPr>
          <w:rFonts w:ascii="Arial" w:hAnsi="Arial" w:cs="Arial"/>
          <w:sz w:val="19"/>
          <w:szCs w:val="19"/>
          <w:lang w:val="sk-SK"/>
        </w:rPr>
        <w:t xml:space="preserve">jednotkových výdavkov v rámci priamych aj nepriamych výdavkov (napr. hodinová </w:t>
      </w:r>
      <w:r w:rsidR="00144D30">
        <w:rPr>
          <w:rFonts w:ascii="Arial" w:hAnsi="Arial" w:cs="Arial"/>
          <w:sz w:val="19"/>
          <w:szCs w:val="19"/>
          <w:lang w:val="sk-SK"/>
        </w:rPr>
        <w:t>mzda</w:t>
      </w:r>
      <w:r w:rsidRPr="00E33F54">
        <w:rPr>
          <w:rFonts w:ascii="Arial" w:hAnsi="Arial" w:cs="Arial"/>
          <w:sz w:val="19"/>
          <w:szCs w:val="19"/>
          <w:lang w:val="sk-SK"/>
        </w:rPr>
        <w:t xml:space="preserve"> v prípade personálnych výdavkov, výdavky na </w:t>
      </w:r>
      <w:r w:rsidR="00ED7FFB">
        <w:rPr>
          <w:rFonts w:ascii="Arial" w:hAnsi="Arial" w:cs="Arial"/>
          <w:sz w:val="19"/>
          <w:szCs w:val="19"/>
          <w:lang w:val="sk-SK"/>
        </w:rPr>
        <w:t>informovanie a komunikáciu</w:t>
      </w:r>
      <w:r w:rsidRPr="00E33F54">
        <w:rPr>
          <w:rFonts w:ascii="Arial" w:hAnsi="Arial" w:cs="Arial"/>
          <w:sz w:val="19"/>
          <w:szCs w:val="19"/>
          <w:lang w:val="sk-SK"/>
        </w:rPr>
        <w:t>)</w:t>
      </w:r>
      <w:r w:rsidR="005A7C9C">
        <w:rPr>
          <w:rFonts w:ascii="Arial" w:hAnsi="Arial" w:cs="Arial"/>
          <w:sz w:val="19"/>
          <w:szCs w:val="19"/>
          <w:lang w:val="sk-SK"/>
        </w:rPr>
        <w:t>,</w:t>
      </w:r>
    </w:p>
    <w:p w14:paraId="0CA90A5C" w14:textId="25D4BC57" w:rsidR="00003EAE" w:rsidRPr="00E33F54" w:rsidRDefault="00003EAE" w:rsidP="009211C3">
      <w:pPr>
        <w:pStyle w:val="Odsekzoznamu"/>
        <w:widowControl w:val="0"/>
        <w:numPr>
          <w:ilvl w:val="0"/>
          <w:numId w:val="12"/>
        </w:numPr>
        <w:autoSpaceDE w:val="0"/>
        <w:autoSpaceDN w:val="0"/>
        <w:adjustRightInd w:val="0"/>
        <w:spacing w:before="60" w:after="0" w:line="288" w:lineRule="auto"/>
        <w:contextualSpacing w:val="0"/>
        <w:jc w:val="both"/>
        <w:rPr>
          <w:rFonts w:ascii="Arial" w:hAnsi="Arial" w:cs="Arial"/>
          <w:sz w:val="19"/>
          <w:szCs w:val="19"/>
          <w:lang w:val="sk-SK"/>
        </w:rPr>
      </w:pPr>
      <w:r w:rsidRPr="00E33F54">
        <w:rPr>
          <w:rFonts w:ascii="Arial" w:hAnsi="Arial" w:cs="Arial"/>
          <w:sz w:val="19"/>
          <w:szCs w:val="19"/>
          <w:lang w:val="sk-SK"/>
        </w:rPr>
        <w:t>skupín výdavkov (napr. percentuálny limit na nepriame výdavky z priamych výdavkov)</w:t>
      </w:r>
      <w:r w:rsidR="005A7C9C">
        <w:rPr>
          <w:rFonts w:ascii="Arial" w:hAnsi="Arial" w:cs="Arial"/>
          <w:sz w:val="19"/>
          <w:szCs w:val="19"/>
          <w:lang w:val="sk-SK"/>
        </w:rPr>
        <w:t>.</w:t>
      </w:r>
    </w:p>
    <w:p w14:paraId="36654C46" w14:textId="77777777" w:rsidR="00E54E28" w:rsidRPr="005A114D" w:rsidRDefault="00E54E28" w:rsidP="00171467">
      <w:pPr>
        <w:spacing w:before="60" w:after="0" w:line="288" w:lineRule="auto"/>
        <w:jc w:val="both"/>
        <w:rPr>
          <w:rFonts w:ascii="Arial" w:hAnsi="Arial" w:cs="Arial"/>
          <w:color w:val="000000" w:themeColor="text1"/>
          <w:sz w:val="19"/>
          <w:szCs w:val="19"/>
        </w:rPr>
      </w:pPr>
      <w:r w:rsidRPr="005A114D">
        <w:rPr>
          <w:rFonts w:ascii="Arial" w:hAnsi="Arial" w:cs="Arial"/>
          <w:color w:val="000000" w:themeColor="text1"/>
          <w:sz w:val="19"/>
          <w:szCs w:val="19"/>
        </w:rPr>
        <w:t>V prípade finančných limitov, ktoré sa vzťahujú na konkrétne typy výdavkov (napr. informačná tabuľa a pod.), sú stanovené konkrétne hodnoty v prílohe 5 výzvy a v prílohe 2.b Príručky pre žiadateľa IROP</w:t>
      </w:r>
      <w:r w:rsidRPr="005A114D">
        <w:rPr>
          <w:rFonts w:ascii="Arial" w:hAnsi="Arial" w:cs="Arial"/>
          <w:b/>
          <w:color w:val="000000" w:themeColor="text1"/>
          <w:sz w:val="19"/>
          <w:szCs w:val="19"/>
        </w:rPr>
        <w:t>. V prípade prekročenia stanovených finančných limitov</w:t>
      </w:r>
      <w:r w:rsidRPr="005A114D">
        <w:rPr>
          <w:rFonts w:ascii="Arial" w:hAnsi="Arial" w:cs="Arial"/>
          <w:color w:val="000000" w:themeColor="text1"/>
          <w:sz w:val="19"/>
          <w:szCs w:val="19"/>
        </w:rPr>
        <w:t xml:space="preserve"> hodnotiteľ vyhodnotí výdavky nad stanovený limit ako neoprávnené a bude adekvátne znížená výška výdavku do úrovne limitu.</w:t>
      </w:r>
    </w:p>
    <w:p w14:paraId="18594C50" w14:textId="2AA9B127" w:rsidR="00003EAE" w:rsidRDefault="00003EAE" w:rsidP="00171467">
      <w:pPr>
        <w:widowControl w:val="0"/>
        <w:autoSpaceDE w:val="0"/>
        <w:autoSpaceDN w:val="0"/>
        <w:adjustRightInd w:val="0"/>
        <w:spacing w:before="60" w:after="0" w:line="288" w:lineRule="auto"/>
        <w:jc w:val="both"/>
        <w:rPr>
          <w:rFonts w:ascii="Arial" w:hAnsi="Arial" w:cs="Arial"/>
          <w:sz w:val="19"/>
          <w:szCs w:val="19"/>
        </w:rPr>
      </w:pPr>
      <w:r w:rsidRPr="008C4FE4">
        <w:rPr>
          <w:rFonts w:ascii="Arial" w:hAnsi="Arial" w:cs="Arial"/>
          <w:b/>
          <w:sz w:val="19"/>
          <w:szCs w:val="19"/>
        </w:rPr>
        <w:t>Prieskum trhu</w:t>
      </w:r>
      <w:r w:rsidR="00144D30" w:rsidRPr="008C4FE4">
        <w:rPr>
          <w:rFonts w:ascii="Arial" w:hAnsi="Arial" w:cs="Arial"/>
          <w:b/>
          <w:sz w:val="19"/>
          <w:szCs w:val="19"/>
        </w:rPr>
        <w:t>/prieskum trhových cien</w:t>
      </w:r>
      <w:r w:rsidRPr="00E33F54">
        <w:rPr>
          <w:rFonts w:ascii="Arial" w:hAnsi="Arial" w:cs="Arial"/>
          <w:sz w:val="19"/>
          <w:szCs w:val="19"/>
        </w:rPr>
        <w:t xml:space="preserve"> je definovaný ako činnosť, pri ktorej žiadateľ zistí a vyhodnotí  informácie o aktuálnych cenách  tovarov, prác alebo služieb na trhu v danom čase a v danom mieste. </w:t>
      </w:r>
      <w:r w:rsidR="00144D30" w:rsidRPr="00144D30">
        <w:rPr>
          <w:rFonts w:ascii="Arial" w:hAnsi="Arial" w:cs="Arial"/>
          <w:sz w:val="19"/>
          <w:szCs w:val="19"/>
        </w:rPr>
        <w:t>Prieskum trhových cien sa vykonáva  s cieľom stanovenia cien v rozpočte projektu. Prieskum trhu sa vykonáva za účelom získania PHZ a predkladá sa v prípade, že VO v čase predloženia žiadosti o NFP nebolo ukončené</w:t>
      </w:r>
      <w:r w:rsidR="00144D30">
        <w:rPr>
          <w:rFonts w:ascii="Arial" w:hAnsi="Arial" w:cs="Arial"/>
          <w:sz w:val="19"/>
          <w:szCs w:val="19"/>
        </w:rPr>
        <w:t>.</w:t>
      </w:r>
    </w:p>
    <w:p w14:paraId="5C5B1CD6" w14:textId="11BB53C1" w:rsidR="00003EAE" w:rsidRDefault="00003EAE" w:rsidP="00171467">
      <w:pPr>
        <w:widowControl w:val="0"/>
        <w:autoSpaceDE w:val="0"/>
        <w:autoSpaceDN w:val="0"/>
        <w:adjustRightInd w:val="0"/>
        <w:spacing w:before="60" w:after="0" w:line="288" w:lineRule="auto"/>
        <w:jc w:val="both"/>
        <w:rPr>
          <w:rFonts w:ascii="Arial" w:hAnsi="Arial" w:cs="Arial"/>
          <w:sz w:val="19"/>
          <w:szCs w:val="19"/>
        </w:rPr>
      </w:pPr>
      <w:r w:rsidRPr="008C4FE4">
        <w:rPr>
          <w:rFonts w:ascii="Arial" w:hAnsi="Arial" w:cs="Arial"/>
          <w:b/>
          <w:sz w:val="19"/>
          <w:szCs w:val="19"/>
        </w:rPr>
        <w:t>Expertízne posúdenie</w:t>
      </w:r>
      <w:r w:rsidRPr="00E33F54">
        <w:rPr>
          <w:rFonts w:ascii="Arial" w:hAnsi="Arial" w:cs="Arial"/>
          <w:sz w:val="19"/>
          <w:szCs w:val="19"/>
        </w:rPr>
        <w:t xml:space="preserve"> predstavuje stanovenie cien stavebných prác alebo cien za nákup pozemkov a nehnuteľností oprávneným orgánom alebo subjektom (t.j. </w:t>
      </w:r>
      <w:r>
        <w:rPr>
          <w:rFonts w:ascii="Arial" w:hAnsi="Arial" w:cs="Arial"/>
          <w:sz w:val="19"/>
          <w:szCs w:val="19"/>
        </w:rPr>
        <w:t>znalcom</w:t>
      </w:r>
      <w:r w:rsidRPr="00E33F54">
        <w:rPr>
          <w:rFonts w:ascii="Arial" w:hAnsi="Arial" w:cs="Arial"/>
          <w:sz w:val="19"/>
          <w:szCs w:val="19"/>
        </w:rPr>
        <w:t>, a pod.).</w:t>
      </w:r>
    </w:p>
    <w:p w14:paraId="4C935776" w14:textId="77777777" w:rsidR="00E54E28" w:rsidRPr="00E54E28" w:rsidRDefault="00E54E28" w:rsidP="00171467">
      <w:pPr>
        <w:widowControl w:val="0"/>
        <w:autoSpaceDE w:val="0"/>
        <w:autoSpaceDN w:val="0"/>
        <w:adjustRightInd w:val="0"/>
        <w:spacing w:before="60" w:after="0" w:line="288" w:lineRule="auto"/>
        <w:jc w:val="both"/>
        <w:rPr>
          <w:rFonts w:ascii="Arial" w:hAnsi="Arial" w:cs="Arial"/>
          <w:sz w:val="19"/>
          <w:szCs w:val="19"/>
        </w:rPr>
      </w:pPr>
      <w:r w:rsidRPr="00E54E28">
        <w:rPr>
          <w:rFonts w:ascii="Arial" w:hAnsi="Arial" w:cs="Arial"/>
          <w:sz w:val="19"/>
          <w:szCs w:val="19"/>
        </w:rPr>
        <w:t xml:space="preserve">V prípade </w:t>
      </w:r>
      <w:r w:rsidRPr="00E54E28">
        <w:rPr>
          <w:rFonts w:ascii="Arial" w:hAnsi="Arial" w:cs="Arial"/>
          <w:b/>
          <w:sz w:val="19"/>
          <w:szCs w:val="19"/>
        </w:rPr>
        <w:t>zrealizovaného verejného obstarávania</w:t>
      </w:r>
      <w:r w:rsidRPr="00E54E28">
        <w:rPr>
          <w:rFonts w:ascii="Arial" w:hAnsi="Arial" w:cs="Arial"/>
          <w:sz w:val="19"/>
          <w:szCs w:val="19"/>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 </w:t>
      </w:r>
    </w:p>
    <w:p w14:paraId="0657CCEA" w14:textId="77777777" w:rsidR="006A7C70" w:rsidRDefault="006A7C70" w:rsidP="006A7C70">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556B08AC" w14:textId="6F0BB216" w:rsidR="00003EAE" w:rsidRPr="00E33F54" w:rsidRDefault="00003EAE" w:rsidP="00171467">
      <w:pPr>
        <w:widowControl w:val="0"/>
        <w:autoSpaceDE w:val="0"/>
        <w:autoSpaceDN w:val="0"/>
        <w:adjustRightInd w:val="0"/>
        <w:spacing w:before="60" w:after="0" w:line="288" w:lineRule="auto"/>
        <w:jc w:val="both"/>
        <w:rPr>
          <w:rFonts w:ascii="Arial" w:hAnsi="Arial" w:cs="Arial"/>
          <w:sz w:val="19"/>
          <w:szCs w:val="19"/>
        </w:rPr>
      </w:pPr>
      <w:r w:rsidRPr="00E33F54">
        <w:rPr>
          <w:rFonts w:ascii="Arial" w:hAnsi="Arial" w:cs="Arial"/>
          <w:sz w:val="19"/>
          <w:szCs w:val="19"/>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r w:rsidR="00144D30">
        <w:rPr>
          <w:rFonts w:ascii="Arial" w:hAnsi="Arial" w:cs="Arial"/>
          <w:sz w:val="19"/>
          <w:szCs w:val="19"/>
        </w:rPr>
        <w:t xml:space="preserve"> (v závislosti od typu výdavkov)</w:t>
      </w:r>
      <w:r w:rsidRPr="00E33F54">
        <w:rPr>
          <w:rFonts w:ascii="Arial" w:hAnsi="Arial" w:cs="Arial"/>
          <w:sz w:val="19"/>
          <w:szCs w:val="19"/>
        </w:rPr>
        <w:t>.</w:t>
      </w:r>
    </w:p>
    <w:p w14:paraId="4C3CA357" w14:textId="408AA9CD" w:rsidR="00003EAE" w:rsidRDefault="00003EAE" w:rsidP="0017146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60" w:line="288" w:lineRule="auto"/>
        <w:jc w:val="both"/>
        <w:rPr>
          <w:rFonts w:ascii="Arial" w:eastAsiaTheme="minorHAnsi" w:hAnsi="Arial" w:cs="Arial"/>
          <w:color w:val="000000" w:themeColor="text1"/>
          <w:sz w:val="19"/>
          <w:szCs w:val="19"/>
          <w:bdr w:val="none" w:sz="0" w:space="0" w:color="auto"/>
          <w:lang w:val="sk-SK"/>
        </w:rPr>
      </w:pPr>
      <w:r w:rsidRPr="008A52DD">
        <w:rPr>
          <w:rFonts w:ascii="Arial" w:eastAsiaTheme="minorHAnsi" w:hAnsi="Arial" w:cs="Arial"/>
          <w:color w:val="000000" w:themeColor="text1"/>
          <w:sz w:val="19"/>
          <w:szCs w:val="19"/>
          <w:bdr w:val="none" w:sz="0" w:space="0" w:color="auto"/>
          <w:lang w:val="sk-SK"/>
        </w:rPr>
        <w:t>Cieľom hodnotenia je posúdiť či je dodržaný princíp minimalizácie nákladov pri dodržaní požadovanej kvality a rozsahu výstupov.</w:t>
      </w:r>
      <w:r>
        <w:rPr>
          <w:rFonts w:ascii="Arial" w:eastAsiaTheme="minorHAnsi" w:hAnsi="Arial" w:cs="Arial"/>
          <w:color w:val="000000" w:themeColor="text1"/>
          <w:sz w:val="19"/>
          <w:szCs w:val="19"/>
          <w:bdr w:val="none" w:sz="0" w:space="0" w:color="auto"/>
          <w:lang w:val="sk-SK"/>
        </w:rPr>
        <w:t xml:space="preserve"> </w:t>
      </w:r>
      <w:r w:rsidRPr="003C6DE1">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4D5328D5" w14:textId="3F0F3D41" w:rsidR="00003EAE" w:rsidRDefault="00003EAE" w:rsidP="0017146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6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Po vyhodnotení všetkých výdavkov sa pri posudzovaní hospodárnosti a efektívnosti výdavkov projektu berie do úvahy výška výdavkov projektu po ich prípadnom znížení odborným hodnotiteľom. </w:t>
      </w:r>
      <w:r w:rsidR="00E54E28" w:rsidRPr="00E54E28">
        <w:rPr>
          <w:rFonts w:ascii="Arial" w:eastAsiaTheme="minorHAnsi" w:hAnsi="Arial" w:cs="Arial"/>
          <w:color w:val="000000" w:themeColor="text1"/>
          <w:sz w:val="19"/>
          <w:szCs w:val="19"/>
          <w:bdr w:val="none" w:sz="0" w:space="0" w:color="auto"/>
          <w:lang w:val="sk-SK"/>
        </w:rPr>
        <w:t xml:space="preserve"> Ak odborný  hodnotiteľ identifikuje neoprávnené výdavky, je povinný konkrétne zdôvodniť prečo výdavky označil za neoprávnené.</w:t>
      </w:r>
      <w:r w:rsidR="00A61644">
        <w:rPr>
          <w:rFonts w:ascii="Arial" w:eastAsiaTheme="minorHAnsi" w:hAnsi="Arial" w:cs="Arial"/>
          <w:color w:val="000000" w:themeColor="text1"/>
          <w:sz w:val="19"/>
          <w:szCs w:val="19"/>
          <w:bdr w:val="none" w:sz="0" w:space="0" w:color="auto"/>
          <w:lang w:val="sk-SK"/>
        </w:rPr>
        <w:t xml:space="preserve"> </w:t>
      </w:r>
      <w:r w:rsidR="00A61644">
        <w:rPr>
          <w:rFonts w:ascii="Arial" w:hAnsi="Arial" w:cs="Arial"/>
          <w:color w:val="000000" w:themeColor="text1"/>
          <w:sz w:val="19"/>
          <w:szCs w:val="19"/>
        </w:rPr>
        <w:t xml:space="preserve">Ak identifikované </w:t>
      </w:r>
      <w:r w:rsidR="00A61644" w:rsidRPr="00E27AD8">
        <w:rPr>
          <w:rFonts w:ascii="Arial" w:hAnsi="Arial" w:cs="Arial"/>
          <w:color w:val="auto"/>
          <w:sz w:val="19"/>
          <w:szCs w:val="19"/>
        </w:rPr>
        <w:t xml:space="preserve">vecne neoprávnené výdavky tvoria viac ako 30% </w:t>
      </w:r>
      <w:r w:rsidR="00A61644">
        <w:rPr>
          <w:rFonts w:ascii="Arial" w:eastAsia="Helvetica" w:hAnsi="Arial" w:cs="Arial"/>
          <w:color w:val="000000" w:themeColor="text1"/>
          <w:sz w:val="19"/>
          <w:szCs w:val="19"/>
        </w:rPr>
        <w:t>finančnej hodnoty žiadateľom definovaných celkových oprávnených výdavkov projektu, navrhnuté výdavky projektu nespĺňajú podmienku efektívnosti a hospodárnosti projektu.</w:t>
      </w:r>
    </w:p>
    <w:p w14:paraId="6DFFA48E" w14:textId="77777777" w:rsidR="00E54E28" w:rsidRPr="00E54E28" w:rsidRDefault="00E54E28" w:rsidP="00171467">
      <w:pPr>
        <w:pStyle w:val="Predvolen"/>
        <w:spacing w:before="60" w:line="288" w:lineRule="auto"/>
        <w:ind w:right="-2"/>
        <w:jc w:val="both"/>
        <w:rPr>
          <w:rFonts w:ascii="Arial" w:hAnsi="Arial" w:cs="Arial"/>
          <w:color w:val="000000" w:themeColor="text1"/>
          <w:sz w:val="19"/>
          <w:szCs w:val="19"/>
        </w:rPr>
      </w:pPr>
      <w:r w:rsidRPr="00E54E28">
        <w:rPr>
          <w:rFonts w:ascii="Arial" w:hAnsi="Arial" w:cs="Arial"/>
          <w:color w:val="000000" w:themeColor="text1"/>
          <w:sz w:val="19"/>
          <w:szCs w:val="19"/>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077D53AC" w14:textId="6431DB09" w:rsidR="00E54E28" w:rsidRDefault="00E54E28" w:rsidP="009A6AFA">
      <w:pPr>
        <w:pStyle w:val="Predvolen"/>
        <w:spacing w:before="120" w:after="120" w:line="288" w:lineRule="auto"/>
        <w:ind w:right="-2"/>
        <w:jc w:val="both"/>
        <w:rPr>
          <w:rFonts w:ascii="Arial" w:hAnsi="Arial" w:cs="Arial"/>
          <w:color w:val="000000" w:themeColor="text1"/>
          <w:sz w:val="19"/>
          <w:szCs w:val="19"/>
        </w:rPr>
      </w:pPr>
      <w:r w:rsidRPr="00E54E28">
        <w:rPr>
          <w:rFonts w:ascii="Arial" w:hAnsi="Arial" w:cs="Arial"/>
          <w:color w:val="000000" w:themeColor="text1"/>
          <w:sz w:val="19"/>
          <w:szCs w:val="19"/>
        </w:rPr>
        <w:t>Ak navrhnuté výdavky projektu spĺňajú podmienku hospodárnosti a efektívnosti a zodpovedajú obvyklým cenám v danom mieste a čase, odborný  hodnotiteľ uvedie v hodnotiacom hárku odborného hodnotenia v časti Výsledok posúdenia „ÁNO“.</w:t>
      </w:r>
    </w:p>
    <w:p w14:paraId="1077E564" w14:textId="195B833E" w:rsidR="00003EAE" w:rsidRDefault="00003EAE" w:rsidP="009A6AF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60" w:line="288" w:lineRule="auto"/>
        <w:ind w:right="-2"/>
        <w:jc w:val="both"/>
        <w:rPr>
          <w:rFonts w:ascii="Arial" w:eastAsiaTheme="minorHAnsi" w:hAnsi="Arial" w:cs="Arial"/>
          <w:color w:val="000000" w:themeColor="text1"/>
          <w:sz w:val="19"/>
          <w:szCs w:val="19"/>
          <w:bdr w:val="none" w:sz="0" w:space="0" w:color="auto"/>
          <w:lang w:val="sk-SK"/>
        </w:rPr>
      </w:pPr>
      <w:r w:rsidRPr="009A6AFA">
        <w:rPr>
          <w:rFonts w:ascii="Arial" w:eastAsiaTheme="minorHAnsi" w:hAnsi="Arial" w:cs="Arial"/>
          <w:color w:val="000000" w:themeColor="text1"/>
          <w:sz w:val="19"/>
          <w:szCs w:val="19"/>
          <w:bdr w:val="none" w:sz="0" w:space="0" w:color="auto"/>
          <w:lang w:val="sk-SK"/>
        </w:rPr>
        <w:t xml:space="preserve">Hodnotiteľ svoju odpoveď zdôvodní v hodnotiacom hárku odborného hodnotenia v časti Komentár a súčasne uvedie odkaz na dokument alebo relevantnú časť (ŽoNFP a relevantnej prílohy), na základe ktorej bolo vykonané hodnotenie. </w:t>
      </w:r>
      <w:r w:rsidR="009A6AFA" w:rsidRPr="009A6AFA">
        <w:rPr>
          <w:rFonts w:ascii="Arial" w:eastAsiaTheme="minorHAnsi" w:hAnsi="Arial" w:cs="Arial"/>
          <w:color w:val="000000" w:themeColor="text1"/>
          <w:sz w:val="19"/>
          <w:szCs w:val="19"/>
          <w:bdr w:val="none" w:sz="0" w:space="0" w:color="auto"/>
          <w:lang w:val="sk-SK"/>
        </w:rPr>
        <w:t xml:space="preserve">Hodnotiteľ je povinný popísať a uviesť v časti Komentár ku každému z pomocných nástrojov na overenie hospodárnosti výdavkov konkrétny spôsob, ako overil podmienku  hospodárnosti a efektívnosti výdavkov a či zodpovedajú obvyklým cenám v danom mieste a čase  (napr. na </w:t>
      </w:r>
      <w:r w:rsidR="009A6AFA" w:rsidRPr="009A6AFA">
        <w:rPr>
          <w:rFonts w:ascii="Arial" w:eastAsiaTheme="minorHAnsi" w:hAnsi="Arial" w:cs="Arial"/>
          <w:color w:val="000000" w:themeColor="text1"/>
          <w:sz w:val="19"/>
          <w:szCs w:val="19"/>
          <w:bdr w:val="none" w:sz="0" w:space="0" w:color="auto"/>
          <w:lang w:val="sk-SK"/>
        </w:rPr>
        <w:lastRenderedPageBreak/>
        <w:t xml:space="preserve">základe stanoveného benchmarku, finančných limitov,  zrealizovaného VO, vykonaného prieskumu trhu, resp. na základe iných nástrojov na overenie hospodárnosti a efektívnosti výdavkov). </w:t>
      </w:r>
      <w:r w:rsidR="001A12C7">
        <w:rPr>
          <w:rFonts w:ascii="Arial" w:hAnsi="Arial" w:cs="Arial"/>
          <w:color w:val="000000" w:themeColor="text1"/>
          <w:sz w:val="19"/>
          <w:szCs w:val="19"/>
        </w:rPr>
        <w:t xml:space="preserve">Hodnotiteľ je povinný v rámci komentára v hodnotiacom hárku uviesť pre všetky typy výdavkov, ktoré vyhodnocoval, slovný popis dôvodov vyhodnotenia daného hodnotiaceho kritéria, pričom dôvody popíše čo najvecnejšie a argumentačne </w:t>
      </w:r>
      <w:r w:rsidR="001862BE">
        <w:rPr>
          <w:rFonts w:ascii="Arial" w:hAnsi="Arial" w:cs="Arial"/>
          <w:color w:val="000000" w:themeColor="text1"/>
          <w:sz w:val="19"/>
          <w:szCs w:val="19"/>
        </w:rPr>
        <w:t xml:space="preserve">ich podloží aj s odvolaním sa na konkrétne pravidlá, t.j. konkrétne číselné hodnoty posudzovaných finančných limitov, benchmarkov, percentuálnych limitov, iných výdavkov, resp. odvolaním sa na konkrétne </w:t>
      </w:r>
      <w:r w:rsidR="00D2242C">
        <w:rPr>
          <w:rFonts w:ascii="Arial" w:hAnsi="Arial" w:cs="Arial"/>
          <w:color w:val="000000" w:themeColor="text1"/>
          <w:sz w:val="19"/>
          <w:szCs w:val="19"/>
        </w:rPr>
        <w:t xml:space="preserve">právne </w:t>
      </w:r>
      <w:r w:rsidR="001862BE">
        <w:rPr>
          <w:rFonts w:ascii="Arial" w:hAnsi="Arial" w:cs="Arial"/>
          <w:color w:val="000000" w:themeColor="text1"/>
          <w:sz w:val="19"/>
          <w:szCs w:val="19"/>
        </w:rPr>
        <w:t>predpisy (tam, kde je to relevantné) atď., ktoré boli posudzované v rámci overovania efektívnosti a hospodárnosti výdavkov a uvedie výsledok posúdenia.</w:t>
      </w:r>
      <w:r w:rsidR="001A12C7">
        <w:rPr>
          <w:rFonts w:ascii="Arial" w:hAnsi="Arial" w:cs="Arial"/>
          <w:color w:val="000000" w:themeColor="text1"/>
          <w:sz w:val="19"/>
          <w:szCs w:val="19"/>
        </w:rPr>
        <w:t xml:space="preserve"> </w:t>
      </w:r>
      <w:r w:rsidRPr="009A6AFA">
        <w:rPr>
          <w:rFonts w:ascii="Arial" w:eastAsiaTheme="minorHAnsi" w:hAnsi="Arial" w:cs="Arial"/>
          <w:color w:val="000000" w:themeColor="text1"/>
          <w:sz w:val="19"/>
          <w:szCs w:val="19"/>
          <w:bdr w:val="none" w:sz="0" w:space="0" w:color="auto"/>
          <w:lang w:val="sk-SK"/>
        </w:rPr>
        <w:t>Hodnotiteľ je povinný uviesť odpoveď pri každom konkrétnom hodnotení vylučujúceho kritéria, a to tak v prípade kladného ako aj negatívneho hodnotenia.</w:t>
      </w:r>
    </w:p>
    <w:p w14:paraId="66C69A78" w14:textId="6B1CE0F3" w:rsidR="009C5EBE" w:rsidRPr="009A6AFA" w:rsidRDefault="009C5EBE" w:rsidP="009A6AF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60" w:line="288" w:lineRule="auto"/>
        <w:ind w:right="-2"/>
        <w:jc w:val="both"/>
        <w:rPr>
          <w:rFonts w:ascii="Arial" w:eastAsiaTheme="minorHAnsi" w:hAnsi="Arial" w:cs="Arial"/>
          <w:color w:val="000000" w:themeColor="text1"/>
          <w:sz w:val="19"/>
          <w:szCs w:val="19"/>
          <w:bdr w:val="none" w:sz="0" w:space="0" w:color="auto"/>
          <w:lang w:val="sk-SK"/>
        </w:rPr>
      </w:pPr>
      <w:r>
        <w:rPr>
          <w:rFonts w:ascii="Arial" w:hAnsi="Arial" w:cs="Arial"/>
          <w:color w:val="000000" w:themeColor="text1"/>
          <w:sz w:val="19"/>
          <w:szCs w:val="19"/>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p>
    <w:p w14:paraId="4ACCF057" w14:textId="77777777" w:rsidR="00171467" w:rsidRPr="00D96F1C" w:rsidRDefault="00171467" w:rsidP="00171467">
      <w:pPr>
        <w:spacing w:before="60" w:after="0" w:line="288" w:lineRule="auto"/>
        <w:jc w:val="both"/>
        <w:rPr>
          <w:rFonts w:ascii="Arial" w:hAnsi="Arial" w:cs="Arial"/>
          <w:color w:val="000000" w:themeColor="text1"/>
          <w:sz w:val="19"/>
          <w:szCs w:val="19"/>
        </w:rPr>
      </w:pPr>
    </w:p>
    <w:tbl>
      <w:tblPr>
        <w:tblStyle w:val="TableGrid6"/>
        <w:tblW w:w="14992" w:type="dxa"/>
        <w:tblLayout w:type="fixed"/>
        <w:tblLook w:val="04A0" w:firstRow="1" w:lastRow="0" w:firstColumn="1" w:lastColumn="0" w:noHBand="0" w:noVBand="1"/>
      </w:tblPr>
      <w:tblGrid>
        <w:gridCol w:w="606"/>
        <w:gridCol w:w="2196"/>
        <w:gridCol w:w="4536"/>
        <w:gridCol w:w="1417"/>
        <w:gridCol w:w="1474"/>
        <w:gridCol w:w="4763"/>
      </w:tblGrid>
      <w:tr w:rsidR="00822EA2" w:rsidRPr="00D96F1C" w14:paraId="06A5499F" w14:textId="77777777" w:rsidTr="00171467">
        <w:trPr>
          <w:trHeight w:val="397"/>
        </w:trPr>
        <w:tc>
          <w:tcPr>
            <w:tcW w:w="606" w:type="dxa"/>
            <w:shd w:val="clear" w:color="auto" w:fill="DEEAF6" w:themeFill="accent1" w:themeFillTint="33"/>
            <w:vAlign w:val="center"/>
            <w:hideMark/>
          </w:tcPr>
          <w:p w14:paraId="62A7F6C2" w14:textId="77777777" w:rsidR="00003EAE" w:rsidRPr="00D96F1C" w:rsidRDefault="00003EAE" w:rsidP="000C0555">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196" w:type="dxa"/>
            <w:shd w:val="clear" w:color="auto" w:fill="DEEAF6" w:themeFill="accent1" w:themeFillTint="33"/>
            <w:vAlign w:val="center"/>
            <w:hideMark/>
          </w:tcPr>
          <w:p w14:paraId="60B24A9D" w14:textId="77777777" w:rsidR="00003EAE" w:rsidRPr="00D96F1C" w:rsidRDefault="00003EAE" w:rsidP="000C0555">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4536" w:type="dxa"/>
            <w:shd w:val="clear" w:color="auto" w:fill="DEEAF6" w:themeFill="accent1" w:themeFillTint="33"/>
            <w:vAlign w:val="center"/>
            <w:hideMark/>
          </w:tcPr>
          <w:p w14:paraId="32E55695" w14:textId="77777777" w:rsidR="00003EAE" w:rsidRPr="00D96F1C" w:rsidRDefault="00003EAE" w:rsidP="000C0555">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23375B09" w14:textId="77777777" w:rsidR="00003EAE" w:rsidRPr="00D96F1C" w:rsidRDefault="00003EAE" w:rsidP="000C0555">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1DAC37FF" w14:textId="77777777" w:rsidR="00003EAE" w:rsidRPr="00D96F1C" w:rsidRDefault="00003EAE" w:rsidP="000C0555">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4763" w:type="dxa"/>
            <w:shd w:val="clear" w:color="auto" w:fill="DEEAF6" w:themeFill="accent1" w:themeFillTint="33"/>
            <w:vAlign w:val="center"/>
            <w:hideMark/>
          </w:tcPr>
          <w:p w14:paraId="72ECEF4D" w14:textId="77777777" w:rsidR="00003EAE" w:rsidRPr="00D96F1C" w:rsidRDefault="00003EAE" w:rsidP="000C0555">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003EAE" w:rsidRPr="00D96F1C" w14:paraId="020DB2F3" w14:textId="77777777" w:rsidTr="00171467">
        <w:trPr>
          <w:trHeight w:val="633"/>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0E061AED" w14:textId="77777777" w:rsidR="00003EAE" w:rsidRPr="00D96F1C" w:rsidRDefault="00003EAE" w:rsidP="000C0555">
            <w:pPr>
              <w:spacing w:line="288" w:lineRule="auto"/>
              <w:jc w:val="center"/>
              <w:rPr>
                <w:rFonts w:ascii="Arial" w:hAnsi="Arial" w:cs="Arial"/>
                <w:color w:val="000000" w:themeColor="text1"/>
                <w:sz w:val="19"/>
                <w:szCs w:val="19"/>
                <w:highlight w:val="yellow"/>
              </w:rPr>
            </w:pPr>
            <w:r w:rsidRPr="00D96F1C">
              <w:rPr>
                <w:rFonts w:ascii="Arial" w:hAnsi="Arial" w:cs="Arial"/>
                <w:color w:val="000000" w:themeColor="text1"/>
                <w:sz w:val="19"/>
                <w:szCs w:val="19"/>
              </w:rPr>
              <w:t>4.3</w:t>
            </w:r>
          </w:p>
        </w:tc>
        <w:tc>
          <w:tcPr>
            <w:tcW w:w="2196" w:type="dxa"/>
            <w:vMerge w:val="restart"/>
            <w:tcBorders>
              <w:top w:val="single" w:sz="4" w:space="0" w:color="auto"/>
              <w:left w:val="single" w:sz="4" w:space="0" w:color="auto"/>
              <w:bottom w:val="single" w:sz="4" w:space="0" w:color="auto"/>
              <w:right w:val="single" w:sz="4" w:space="0" w:color="auto"/>
            </w:tcBorders>
            <w:vAlign w:val="center"/>
          </w:tcPr>
          <w:p w14:paraId="1B43B87D" w14:textId="77777777" w:rsidR="00003EAE" w:rsidRPr="00D96F1C" w:rsidRDefault="00003EAE" w:rsidP="00171467">
            <w:pPr>
              <w:spacing w:line="288" w:lineRule="auto"/>
              <w:rPr>
                <w:rFonts w:ascii="Arial" w:hAnsi="Arial" w:cs="Arial"/>
                <w:color w:val="000000" w:themeColor="text1"/>
                <w:sz w:val="19"/>
                <w:szCs w:val="19"/>
                <w:highlight w:val="yellow"/>
              </w:rPr>
            </w:pPr>
            <w:r w:rsidRPr="00F93B3F">
              <w:rPr>
                <w:rFonts w:ascii="Arial" w:hAnsi="Arial" w:cs="Arial"/>
                <w:color w:val="000000" w:themeColor="text1"/>
                <w:sz w:val="19"/>
                <w:szCs w:val="19"/>
              </w:rPr>
              <w:t>Finančná udržateľnosť projektu</w:t>
            </w:r>
          </w:p>
        </w:tc>
        <w:tc>
          <w:tcPr>
            <w:tcW w:w="4536" w:type="dxa"/>
            <w:vMerge w:val="restart"/>
            <w:tcBorders>
              <w:top w:val="single" w:sz="4" w:space="0" w:color="auto"/>
              <w:left w:val="single" w:sz="4" w:space="0" w:color="auto"/>
              <w:bottom w:val="single" w:sz="4" w:space="0" w:color="auto"/>
              <w:right w:val="single" w:sz="4" w:space="0" w:color="auto"/>
            </w:tcBorders>
            <w:vAlign w:val="center"/>
          </w:tcPr>
          <w:p w14:paraId="10094457" w14:textId="77777777" w:rsidR="00003EAE" w:rsidRPr="00F93B3F" w:rsidRDefault="00003EAE" w:rsidP="00171467">
            <w:pPr>
              <w:widowControl w:val="0"/>
              <w:spacing w:line="288" w:lineRule="auto"/>
              <w:jc w:val="both"/>
              <w:rPr>
                <w:rFonts w:ascii="Arial" w:eastAsia="Arial Unicode MS" w:hAnsi="Arial" w:cs="Arial"/>
                <w:color w:val="000000" w:themeColor="text1"/>
                <w:sz w:val="19"/>
                <w:szCs w:val="19"/>
                <w:u w:color="000000"/>
              </w:rPr>
            </w:pPr>
            <w:r w:rsidRPr="00F93B3F">
              <w:rPr>
                <w:rFonts w:ascii="Arial" w:eastAsia="Arial Unicode MS" w:hAnsi="Arial" w:cs="Arial"/>
                <w:color w:val="000000" w:themeColor="text1"/>
                <w:sz w:val="19"/>
                <w:szCs w:val="19"/>
                <w:u w:color="000000"/>
              </w:rPr>
              <w:t>Posudzuje sa zabezpečenie udržateľnosti projektu, t.j. finančného krytia prevádzky projektu (CF - cash flow) počas celého obdobia udržateľnosti projektu podľa čl. 71 všeobecného nariadenia.</w:t>
            </w:r>
          </w:p>
          <w:p w14:paraId="4E8F8888" w14:textId="77777777" w:rsidR="00003EAE" w:rsidRPr="00F93B3F" w:rsidRDefault="00003EAE" w:rsidP="00171467">
            <w:pPr>
              <w:widowControl w:val="0"/>
              <w:spacing w:line="288" w:lineRule="auto"/>
              <w:jc w:val="both"/>
              <w:rPr>
                <w:rFonts w:ascii="Arial" w:eastAsia="Arial Unicode MS" w:hAnsi="Arial" w:cs="Arial"/>
                <w:color w:val="000000" w:themeColor="text1"/>
                <w:sz w:val="19"/>
                <w:szCs w:val="19"/>
                <w:u w:color="000000"/>
              </w:rPr>
            </w:pPr>
            <w:r w:rsidRPr="00F93B3F">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7375BBD2" w14:textId="77777777" w:rsidR="00003EAE" w:rsidRPr="00D96F1C" w:rsidRDefault="00003EAE" w:rsidP="00171467">
            <w:pPr>
              <w:widowControl w:val="0"/>
              <w:spacing w:line="288" w:lineRule="auto"/>
              <w:jc w:val="both"/>
              <w:rPr>
                <w:rFonts w:ascii="Arial" w:hAnsi="Arial" w:cs="Arial"/>
                <w:color w:val="000000" w:themeColor="text1"/>
                <w:sz w:val="19"/>
                <w:szCs w:val="19"/>
                <w:highlight w:val="yellow"/>
                <w:u w:color="000000"/>
              </w:rPr>
            </w:pPr>
            <w:r w:rsidRPr="00F93B3F">
              <w:rPr>
                <w:rFonts w:ascii="Arial" w:eastAsia="Arial Unicode MS" w:hAnsi="Arial" w:cs="Arial"/>
                <w:color w:val="000000" w:themeColor="text1"/>
                <w:sz w:val="19"/>
                <w:szCs w:val="19"/>
                <w:u w:color="000000"/>
              </w:rPr>
              <w:t xml:space="preserve">Zároveň sa </w:t>
            </w:r>
            <w:r w:rsidRPr="00F93B3F">
              <w:rPr>
                <w:rFonts w:ascii="Arial" w:hAnsi="Arial" w:cs="Arial"/>
                <w:color w:val="000000" w:themeColor="text1"/>
                <w:sz w:val="19"/>
                <w:szCs w:val="19"/>
                <w:u w:color="000000"/>
              </w:rPr>
              <w:t>posudzuje finančná situácia/stabilita žiadateľa a to podľa vypočítaných hodnôt finančných ukazovateľov v rámci finančnej analýzy (napr. v prípade verejného sektora na základe ukazovateľa likvidity a ukazovateľa zadlženosti, v prípade súkromného sektora na základe modelu hodnotenia firmy, napr. Altmanov index, index bonity).</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06B34F25" w14:textId="77777777" w:rsidR="00003EAE" w:rsidRPr="00D96F1C" w:rsidRDefault="00003EAE" w:rsidP="00171467">
            <w:pPr>
              <w:spacing w:line="288" w:lineRule="auto"/>
              <w:jc w:val="center"/>
              <w:rPr>
                <w:rFonts w:ascii="Arial" w:hAnsi="Arial" w:cs="Arial"/>
                <w:color w:val="000000" w:themeColor="text1"/>
                <w:sz w:val="19"/>
                <w:szCs w:val="19"/>
                <w:highlight w:val="yellow"/>
              </w:rPr>
            </w:pPr>
            <w:r w:rsidRPr="00F93B3F">
              <w:rPr>
                <w:rFonts w:ascii="Arial" w:hAnsi="Arial" w:cs="Arial"/>
                <w:color w:val="000000" w:themeColor="text1"/>
                <w:sz w:val="19"/>
                <w:szCs w:val="19"/>
              </w:rPr>
              <w:t>Vylučujúce kritérium</w:t>
            </w:r>
          </w:p>
        </w:tc>
        <w:tc>
          <w:tcPr>
            <w:tcW w:w="1474" w:type="dxa"/>
            <w:tcBorders>
              <w:top w:val="single" w:sz="4" w:space="0" w:color="auto"/>
              <w:left w:val="single" w:sz="4" w:space="0" w:color="auto"/>
              <w:right w:val="single" w:sz="4" w:space="0" w:color="auto"/>
            </w:tcBorders>
            <w:vAlign w:val="center"/>
          </w:tcPr>
          <w:p w14:paraId="27EFE8A1" w14:textId="77777777" w:rsidR="00003EAE" w:rsidRPr="00D96F1C" w:rsidRDefault="00003EAE" w:rsidP="00171467">
            <w:pPr>
              <w:spacing w:line="288" w:lineRule="auto"/>
              <w:jc w:val="center"/>
              <w:rPr>
                <w:rFonts w:ascii="Arial" w:hAnsi="Arial" w:cs="Arial"/>
                <w:color w:val="000000" w:themeColor="text1"/>
                <w:sz w:val="19"/>
                <w:szCs w:val="19"/>
                <w:highlight w:val="yellow"/>
              </w:rPr>
            </w:pPr>
            <w:r w:rsidRPr="00F93B3F">
              <w:rPr>
                <w:rFonts w:ascii="Arial" w:hAnsi="Arial" w:cs="Arial"/>
                <w:color w:val="000000" w:themeColor="text1"/>
                <w:sz w:val="19"/>
                <w:szCs w:val="19"/>
              </w:rPr>
              <w:t>áno</w:t>
            </w:r>
          </w:p>
        </w:tc>
        <w:tc>
          <w:tcPr>
            <w:tcW w:w="4763" w:type="dxa"/>
            <w:tcBorders>
              <w:top w:val="single" w:sz="4" w:space="0" w:color="auto"/>
              <w:left w:val="single" w:sz="4" w:space="0" w:color="auto"/>
              <w:right w:val="single" w:sz="4" w:space="0" w:color="auto"/>
            </w:tcBorders>
            <w:vAlign w:val="center"/>
          </w:tcPr>
          <w:p w14:paraId="39BC2614" w14:textId="77777777" w:rsidR="00003EAE" w:rsidRPr="00D96F1C" w:rsidRDefault="00003EAE" w:rsidP="00171467">
            <w:pPr>
              <w:spacing w:line="288" w:lineRule="auto"/>
              <w:jc w:val="both"/>
              <w:rPr>
                <w:rFonts w:ascii="Arial" w:eastAsia="Helvetica" w:hAnsi="Arial" w:cs="Arial"/>
                <w:color w:val="000000" w:themeColor="text1"/>
                <w:sz w:val="19"/>
                <w:szCs w:val="19"/>
                <w:highlight w:val="yellow"/>
              </w:rPr>
            </w:pPr>
            <w:r w:rsidRPr="00F93B3F">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tc>
      </w:tr>
      <w:tr w:rsidR="00003EAE" w:rsidRPr="00D96F1C" w14:paraId="62AF37C0" w14:textId="77777777" w:rsidTr="00921044">
        <w:trPr>
          <w:trHeight w:val="2747"/>
        </w:trPr>
        <w:tc>
          <w:tcPr>
            <w:tcW w:w="606" w:type="dxa"/>
            <w:vMerge/>
            <w:tcBorders>
              <w:top w:val="single" w:sz="4" w:space="0" w:color="auto"/>
              <w:left w:val="single" w:sz="4" w:space="0" w:color="auto"/>
              <w:bottom w:val="single" w:sz="4" w:space="0" w:color="auto"/>
              <w:right w:val="single" w:sz="4" w:space="0" w:color="auto"/>
            </w:tcBorders>
            <w:vAlign w:val="center"/>
          </w:tcPr>
          <w:p w14:paraId="6296B40C" w14:textId="77777777" w:rsidR="00003EAE" w:rsidRPr="00D96F1C" w:rsidRDefault="00003EAE" w:rsidP="000C0555">
            <w:pPr>
              <w:spacing w:line="288" w:lineRule="auto"/>
              <w:jc w:val="center"/>
              <w:rPr>
                <w:rFonts w:ascii="Arial" w:hAnsi="Arial" w:cs="Arial"/>
                <w:color w:val="000000" w:themeColor="text1"/>
                <w:sz w:val="19"/>
                <w:szCs w:val="19"/>
                <w:highlight w:val="yellow"/>
              </w:rPr>
            </w:pPr>
          </w:p>
        </w:tc>
        <w:tc>
          <w:tcPr>
            <w:tcW w:w="2196" w:type="dxa"/>
            <w:vMerge/>
            <w:tcBorders>
              <w:top w:val="single" w:sz="4" w:space="0" w:color="auto"/>
              <w:left w:val="single" w:sz="4" w:space="0" w:color="auto"/>
              <w:bottom w:val="single" w:sz="4" w:space="0" w:color="auto"/>
              <w:right w:val="single" w:sz="4" w:space="0" w:color="auto"/>
            </w:tcBorders>
            <w:vAlign w:val="center"/>
          </w:tcPr>
          <w:p w14:paraId="4A860ACD" w14:textId="77777777" w:rsidR="00003EAE" w:rsidRPr="00D96F1C" w:rsidRDefault="00003EAE" w:rsidP="00171467">
            <w:pPr>
              <w:spacing w:line="288" w:lineRule="auto"/>
              <w:rPr>
                <w:rFonts w:ascii="Arial" w:hAnsi="Arial" w:cs="Arial"/>
                <w:color w:val="000000" w:themeColor="text1"/>
                <w:sz w:val="19"/>
                <w:szCs w:val="19"/>
                <w:highlight w:val="yellow"/>
              </w:rPr>
            </w:pPr>
          </w:p>
        </w:tc>
        <w:tc>
          <w:tcPr>
            <w:tcW w:w="4536" w:type="dxa"/>
            <w:vMerge/>
            <w:tcBorders>
              <w:top w:val="single" w:sz="4" w:space="0" w:color="auto"/>
              <w:left w:val="single" w:sz="4" w:space="0" w:color="auto"/>
              <w:bottom w:val="single" w:sz="4" w:space="0" w:color="auto"/>
              <w:right w:val="single" w:sz="4" w:space="0" w:color="auto"/>
            </w:tcBorders>
            <w:vAlign w:val="center"/>
          </w:tcPr>
          <w:p w14:paraId="13592E2C" w14:textId="77777777" w:rsidR="00003EAE" w:rsidRPr="00D96F1C" w:rsidRDefault="00003EAE" w:rsidP="00171467">
            <w:pPr>
              <w:spacing w:line="288" w:lineRule="auto"/>
              <w:rPr>
                <w:rFonts w:ascii="Arial" w:hAnsi="Arial" w:cs="Arial"/>
                <w:color w:val="000000" w:themeColor="text1"/>
                <w:sz w:val="19"/>
                <w:szCs w:val="19"/>
                <w:highlight w:val="yellow"/>
                <w:u w:color="000000"/>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5F4CFD56" w14:textId="77777777" w:rsidR="00003EAE" w:rsidRPr="00D96F1C" w:rsidRDefault="00003EAE" w:rsidP="00171467">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279FC4A7" w14:textId="77777777" w:rsidR="00003EAE" w:rsidRPr="00D96F1C" w:rsidRDefault="00003EAE" w:rsidP="00171467">
            <w:pPr>
              <w:spacing w:line="288" w:lineRule="auto"/>
              <w:jc w:val="center"/>
              <w:rPr>
                <w:rFonts w:ascii="Arial" w:hAnsi="Arial" w:cs="Arial"/>
                <w:color w:val="000000" w:themeColor="text1"/>
                <w:sz w:val="19"/>
                <w:szCs w:val="19"/>
                <w:highlight w:val="yellow"/>
              </w:rPr>
            </w:pPr>
            <w:r w:rsidRPr="00F93B3F">
              <w:rPr>
                <w:rFonts w:ascii="Arial" w:hAnsi="Arial" w:cs="Arial"/>
                <w:color w:val="000000" w:themeColor="text1"/>
                <w:sz w:val="19"/>
                <w:szCs w:val="19"/>
              </w:rPr>
              <w:t>nie</w:t>
            </w:r>
          </w:p>
        </w:tc>
        <w:tc>
          <w:tcPr>
            <w:tcW w:w="4763" w:type="dxa"/>
            <w:tcBorders>
              <w:top w:val="single" w:sz="4" w:space="0" w:color="auto"/>
              <w:left w:val="single" w:sz="4" w:space="0" w:color="auto"/>
              <w:bottom w:val="single" w:sz="4" w:space="0" w:color="auto"/>
              <w:right w:val="single" w:sz="4" w:space="0" w:color="auto"/>
            </w:tcBorders>
            <w:vAlign w:val="center"/>
          </w:tcPr>
          <w:p w14:paraId="37481089" w14:textId="77777777" w:rsidR="00003EAE" w:rsidRPr="00D96F1C" w:rsidRDefault="00003EAE" w:rsidP="00171467">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projektu).  </w:t>
            </w:r>
            <w:r w:rsidRPr="00F93B3F">
              <w:rPr>
                <w:rFonts w:ascii="Arial" w:eastAsia="Arial Unicode MS" w:hAnsi="Arial" w:cs="Arial"/>
                <w:color w:val="000000" w:themeColor="text1"/>
                <w:sz w:val="19"/>
                <w:szCs w:val="19"/>
                <w:u w:color="000000"/>
              </w:rPr>
              <w:t>Finančná situácia žiadateľa je zlá a predstavuje riziko pre realizáciu projektu.</w:t>
            </w:r>
          </w:p>
        </w:tc>
      </w:tr>
    </w:tbl>
    <w:p w14:paraId="3D9864B9" w14:textId="47A5163E" w:rsidR="00E03680" w:rsidRPr="00E03680" w:rsidRDefault="00E03680" w:rsidP="00E03680">
      <w:pPr>
        <w:spacing w:after="0" w:line="276" w:lineRule="auto"/>
        <w:rPr>
          <w:rFonts w:ascii="Arial" w:hAnsi="Arial" w:cs="Arial"/>
          <w:color w:val="000000" w:themeColor="text1"/>
          <w:sz w:val="19"/>
          <w:szCs w:val="19"/>
        </w:rPr>
      </w:pPr>
      <w:r w:rsidRPr="00E03680">
        <w:rPr>
          <w:rFonts w:ascii="Arial" w:hAnsi="Arial" w:cs="Arial"/>
          <w:color w:val="000000" w:themeColor="text1"/>
          <w:sz w:val="19"/>
          <w:szCs w:val="19"/>
        </w:rPr>
        <w:t xml:space="preserve">Hodnotiteľ posudzuje najmä informácie uvedené v častiach ŽoNFP: </w:t>
      </w:r>
      <w:r w:rsidR="00067267">
        <w:rPr>
          <w:rFonts w:ascii="Arial" w:hAnsi="Arial" w:cs="Arial"/>
          <w:color w:val="000000" w:themeColor="text1"/>
          <w:sz w:val="19"/>
          <w:szCs w:val="19"/>
        </w:rPr>
        <w:t xml:space="preserve">7. Popis projektu, </w:t>
      </w:r>
      <w:r w:rsidRPr="00E03680">
        <w:rPr>
          <w:rFonts w:ascii="Arial" w:hAnsi="Arial" w:cs="Arial"/>
          <w:color w:val="000000" w:themeColor="text1"/>
          <w:sz w:val="19"/>
          <w:szCs w:val="19"/>
        </w:rPr>
        <w:t xml:space="preserve">príloha Index finančnej situácie žiadateľa. </w:t>
      </w:r>
      <w:r w:rsidRPr="00E03680">
        <w:rPr>
          <w:rFonts w:ascii="Arial" w:hAnsi="Arial" w:cs="Arial"/>
          <w:b/>
          <w:color w:val="000000" w:themeColor="text1"/>
          <w:sz w:val="19"/>
          <w:szCs w:val="19"/>
        </w:rPr>
        <w:t>Hodnotiteľ posudzuje údaje za rok n.</w:t>
      </w:r>
      <w:r w:rsidRPr="00E03680">
        <w:rPr>
          <w:rFonts w:ascii="Arial" w:hAnsi="Arial" w:cs="Arial"/>
          <w:color w:val="000000" w:themeColor="text1"/>
          <w:sz w:val="19"/>
          <w:szCs w:val="19"/>
        </w:rPr>
        <w:t xml:space="preserve"> </w:t>
      </w:r>
    </w:p>
    <w:p w14:paraId="1A5CE58D" w14:textId="77777777" w:rsidR="00E03680" w:rsidRPr="00E03680" w:rsidRDefault="00E03680" w:rsidP="00E03680">
      <w:pPr>
        <w:spacing w:after="0" w:line="276" w:lineRule="auto"/>
        <w:jc w:val="both"/>
        <w:rPr>
          <w:rFonts w:ascii="Arial" w:hAnsi="Arial" w:cs="Arial"/>
          <w:color w:val="000000" w:themeColor="text1"/>
          <w:sz w:val="19"/>
          <w:szCs w:val="19"/>
        </w:rPr>
      </w:pPr>
    </w:p>
    <w:p w14:paraId="78DF0B9D" w14:textId="77777777" w:rsidR="00E03680" w:rsidRPr="00E03680" w:rsidRDefault="00E03680" w:rsidP="00E03680">
      <w:pPr>
        <w:spacing w:after="0" w:line="276" w:lineRule="auto"/>
        <w:jc w:val="both"/>
        <w:rPr>
          <w:rFonts w:ascii="Arial" w:hAnsi="Arial" w:cs="Arial"/>
          <w:color w:val="000000" w:themeColor="text1"/>
          <w:sz w:val="19"/>
          <w:szCs w:val="19"/>
        </w:rPr>
      </w:pPr>
      <w:r w:rsidRPr="00E03680">
        <w:rPr>
          <w:rFonts w:ascii="Arial" w:hAnsi="Arial" w:cs="Arial"/>
          <w:color w:val="000000" w:themeColor="text1"/>
          <w:sz w:val="19"/>
          <w:szCs w:val="19"/>
        </w:rPr>
        <w:t>Hodnotiteľ v kritériu posudzuje finančnú situáciu žiadateľa plánovanú a finančnú situáciu žiadateľa aktuálnu. Hodnotiteľ posudzuje plánovanú finančnú situáciu na základe cash-flow z finančnej analýzy projektu (ide o predpoklad vývoja príjmov a výdavkov súvisiacich s užívaním výsledku realizácie projektu) a finančnú situáciu žiadateľa aktuálnu (ide o posúdenie posledných dostupných údajov z účtovnej závierky na základe výpočtu pomerových ukazovateľov/indexov)</w:t>
      </w:r>
    </w:p>
    <w:p w14:paraId="1FCD8B7C" w14:textId="77777777" w:rsidR="00E03680" w:rsidRDefault="00E03680" w:rsidP="00E03680">
      <w:pPr>
        <w:spacing w:after="0" w:line="276" w:lineRule="auto"/>
        <w:rPr>
          <w:rFonts w:ascii="Arial" w:hAnsi="Arial" w:cs="Arial"/>
          <w:color w:val="000000" w:themeColor="text1"/>
          <w:sz w:val="19"/>
          <w:szCs w:val="19"/>
        </w:rPr>
      </w:pPr>
    </w:p>
    <w:p w14:paraId="2B6CDADB" w14:textId="77777777" w:rsidR="00E03680" w:rsidRPr="00E03680" w:rsidRDefault="00E03680" w:rsidP="00E03680">
      <w:pPr>
        <w:spacing w:after="0" w:line="276" w:lineRule="auto"/>
        <w:rPr>
          <w:rFonts w:ascii="Arial" w:hAnsi="Arial" w:cs="Arial"/>
          <w:b/>
          <w:color w:val="000000" w:themeColor="text1"/>
          <w:sz w:val="19"/>
          <w:szCs w:val="19"/>
        </w:rPr>
      </w:pPr>
      <w:r w:rsidRPr="00E03680">
        <w:rPr>
          <w:rFonts w:ascii="Arial" w:hAnsi="Arial" w:cs="Arial"/>
          <w:b/>
          <w:color w:val="000000" w:themeColor="text1"/>
          <w:sz w:val="19"/>
          <w:szCs w:val="19"/>
        </w:rPr>
        <w:lastRenderedPageBreak/>
        <w:t>Posúdenie cash-flow projektu – finančná analýza</w:t>
      </w:r>
    </w:p>
    <w:p w14:paraId="0A14CFFD"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B7BDAE0"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Hodnotiteľ posudzuje správnosť výpočtu a samotnú hodnotu kumulovaného „cash flow“ (t.j. peňažného toku) v každom roku referenčného obdobia udržateľnosti projektu (analýza peňažných tokov je súčasťou finančnej analýzy, resp. Opisu projektu). V prípade nesprávneho výpočtu, resp. nejasností hodnotiteľ požiada žiadateľa o doplnenie/vysvetlenie.</w:t>
      </w:r>
    </w:p>
    <w:p w14:paraId="3988A588"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A432A4C"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Poznámka: záporná hodnota „cash flow“ môže byť prirodzeným javom pri niektorých typoch projektov, najmä v prvom roku udržateľnosti projektu. Záporná hodnota „cash flow“ v prvom roku finančnej analýzy preto nie je sama o sebe dôvodom na pridelenie hodnotenia „nie“.</w:t>
      </w:r>
    </w:p>
    <w:p w14:paraId="0DBA81ED"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b/>
          <w:color w:val="000000" w:themeColor="text1"/>
          <w:sz w:val="19"/>
          <w:szCs w:val="19"/>
          <w:bdr w:val="none" w:sz="0" w:space="0" w:color="auto"/>
          <w:lang w:val="sk-SK"/>
        </w:rPr>
        <w:t>Hodnotiteľ vyhodnotí túto časť kritéria ako „nie“ pokiaľ projekt negeneruje kladné hodnoty cash-flow počas celej doby udržateľnosti projektu (s výnimkou prvého roku) a v prípade záporných hodnôt cash-flow nie sú tieto vierohodným spôsobom finančne vykryté</w:t>
      </w:r>
      <w:r w:rsidRPr="00E03680">
        <w:rPr>
          <w:rFonts w:ascii="Arial" w:eastAsiaTheme="minorHAnsi" w:hAnsi="Arial" w:cs="Arial"/>
          <w:color w:val="000000" w:themeColor="text1"/>
          <w:sz w:val="19"/>
          <w:szCs w:val="19"/>
          <w:bdr w:val="none" w:sz="0" w:space="0" w:color="auto"/>
          <w:lang w:val="sk-SK"/>
        </w:rPr>
        <w:t>.</w:t>
      </w:r>
    </w:p>
    <w:p w14:paraId="47170C2E"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b/>
          <w:color w:val="000000" w:themeColor="text1"/>
          <w:sz w:val="19"/>
          <w:szCs w:val="19"/>
          <w:bdr w:val="none" w:sz="0" w:space="0" w:color="auto"/>
          <w:lang w:val="sk-SK"/>
        </w:rPr>
        <w:t>V ostatných prípadoch uvedie hodnotenie „áno“</w:t>
      </w:r>
      <w:r w:rsidRPr="00E03680">
        <w:rPr>
          <w:rFonts w:ascii="Arial" w:eastAsiaTheme="minorHAnsi" w:hAnsi="Arial" w:cs="Arial"/>
          <w:color w:val="000000" w:themeColor="text1"/>
          <w:sz w:val="19"/>
          <w:szCs w:val="19"/>
          <w:bdr w:val="none" w:sz="0" w:space="0" w:color="auto"/>
          <w:lang w:val="sk-SK"/>
        </w:rPr>
        <w:t>.</w:t>
      </w:r>
    </w:p>
    <w:p w14:paraId="5A3B2B8F"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B02E78A"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Vierohodný spôsob vykrytia záporného cash-flow je napr.:</w:t>
      </w:r>
    </w:p>
    <w:p w14:paraId="297963C3" w14:textId="77777777" w:rsidR="00E03680" w:rsidRPr="00E03680" w:rsidRDefault="00E03680" w:rsidP="00E03680">
      <w:pPr>
        <w:pStyle w:val="Predvolen"/>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preukázaný záväzok samosprávy dofinancovať prevádzku projektu,</w:t>
      </w:r>
    </w:p>
    <w:p w14:paraId="30F50662" w14:textId="77777777" w:rsidR="00E03680" w:rsidRPr="00E03680" w:rsidRDefault="00E03680" w:rsidP="00E03680">
      <w:pPr>
        <w:pStyle w:val="Predvolen"/>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preklenovací úver v tom roku finančnej analýzy, v ktorom vzniká záporný cash-flow. V tomto prípade však musí existovať predpoklad, že sa prekleňovací úver splatí s kladných tokov cash-flow v ďalších rokoch finančnej analýzy počas doby technicko-ekonomickej životaschopnosti investície (t.j. na splatenie tohto úveru možno použiť aj kladné toky cash-flow generované po období udržateľnosti, keďže možno predpokladať, že životaschopnosť investície je dlhšia ako štandardné obdobie udržateľnosti),</w:t>
      </w:r>
    </w:p>
    <w:p w14:paraId="4302AF93"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916694D"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E03680">
        <w:rPr>
          <w:rFonts w:ascii="Arial" w:eastAsiaTheme="minorHAnsi" w:hAnsi="Arial" w:cs="Arial"/>
          <w:b/>
          <w:color w:val="000000" w:themeColor="text1"/>
          <w:sz w:val="19"/>
          <w:szCs w:val="19"/>
          <w:bdr w:val="none" w:sz="0" w:space="0" w:color="auto"/>
          <w:lang w:val="sk-SK"/>
        </w:rPr>
        <w:t>Posúdenie finančnej situácie – údaje z účtovnej závierky</w:t>
      </w:r>
    </w:p>
    <w:p w14:paraId="4BD29314"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8613384"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 kontrola správnosti údajov a ich výpočtu v rámci Indexu finančnej situácie žiadateľa na základe účtovných závierok. V prípade, že údaje o finančnej situácii žiadateľa sú negatívne, hodnotiteľ zváži vzhľadom na modelovaný peňažný tok vo finančnej analýze, či existuje závažné riziko pre realizáciu projektu a/alebo riziko ohrozenia finančnej udržateľnosti projektu (t.j. finančnej schopnosti prevádzkovať výstupy projektu).</w:t>
      </w:r>
    </w:p>
    <w:p w14:paraId="74023334"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3735372"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u w:val="single"/>
          <w:bdr w:val="none" w:sz="0" w:space="0" w:color="auto"/>
          <w:lang w:val="sk-SK"/>
        </w:rPr>
      </w:pPr>
      <w:r w:rsidRPr="00E03680">
        <w:rPr>
          <w:rFonts w:ascii="Arial" w:eastAsiaTheme="minorHAnsi" w:hAnsi="Arial" w:cs="Arial"/>
          <w:color w:val="000000" w:themeColor="text1"/>
          <w:sz w:val="19"/>
          <w:szCs w:val="19"/>
          <w:u w:val="single"/>
          <w:bdr w:val="none" w:sz="0" w:space="0" w:color="auto"/>
          <w:lang w:val="sk-SK"/>
        </w:rPr>
        <w:t>Posúdenie finančnej situácie – Altmanov index - podniky</w:t>
      </w:r>
    </w:p>
    <w:p w14:paraId="4A54F223"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7DA0B9F"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Altmanov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42FCA39C"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11D7122"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E03680">
        <w:rPr>
          <w:rFonts w:ascii="Arial" w:eastAsiaTheme="minorHAnsi" w:hAnsi="Arial" w:cs="Arial"/>
          <w:b/>
          <w:color w:val="000000" w:themeColor="text1"/>
          <w:sz w:val="19"/>
          <w:szCs w:val="19"/>
          <w:bdr w:val="none" w:sz="0" w:space="0" w:color="auto"/>
          <w:lang w:val="sk-SK"/>
        </w:rPr>
        <w:t>Hodnotiteľ vyhodnotí túto časť kritéria ako „nie“ pokiaľ Altmanov index za rok n spadá do kategórie „Firma s veľmi silnými finančnými problémami“</w:t>
      </w:r>
    </w:p>
    <w:p w14:paraId="118A20E9"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b/>
          <w:color w:val="000000" w:themeColor="text1"/>
          <w:sz w:val="19"/>
          <w:szCs w:val="19"/>
          <w:bdr w:val="none" w:sz="0" w:space="0" w:color="auto"/>
          <w:lang w:val="sk-SK"/>
        </w:rPr>
        <w:t>V ostatných prípadoch uvedie hodnotenie „áno“</w:t>
      </w:r>
      <w:r w:rsidRPr="00E03680">
        <w:rPr>
          <w:rFonts w:ascii="Arial" w:eastAsiaTheme="minorHAnsi" w:hAnsi="Arial" w:cs="Arial"/>
          <w:color w:val="000000" w:themeColor="text1"/>
          <w:sz w:val="19"/>
          <w:szCs w:val="19"/>
          <w:bdr w:val="none" w:sz="0" w:space="0" w:color="auto"/>
          <w:lang w:val="sk-SK"/>
        </w:rPr>
        <w:t>.</w:t>
      </w:r>
    </w:p>
    <w:p w14:paraId="7B1D5259"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EED1A04"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E03680">
        <w:rPr>
          <w:rFonts w:ascii="Arial" w:eastAsiaTheme="minorHAnsi" w:hAnsi="Arial" w:cs="Arial"/>
          <w:b/>
          <w:color w:val="000000" w:themeColor="text1"/>
          <w:sz w:val="19"/>
          <w:szCs w:val="19"/>
          <w:u w:val="single"/>
          <w:bdr w:val="none" w:sz="0" w:space="0" w:color="auto"/>
          <w:lang w:val="sk-SK"/>
        </w:rPr>
        <w:t>Posúdenie finančnej situácie – verejné a neziskové účtovné jednotky</w:t>
      </w:r>
    </w:p>
    <w:p w14:paraId="590BE4B1"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85140F4"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 xml:space="preserve">Posúdenie finančnej situácie subjektov verejného sektora, resp. subjektov založených za iným účelom než je podnikanie a dosahovanie zisku nie je možné posúdiť na základe Altmanovho indexu. Hlavnými znakmi definujúcimi finančnú situáciu týchto subjektov je predovšetkým posúdenie ich platobnej schopnosti a celkovej zadlženosti. Tieto znaky </w:t>
      </w:r>
      <w:r w:rsidRPr="00E03680">
        <w:rPr>
          <w:rFonts w:ascii="Arial" w:eastAsiaTheme="minorHAnsi" w:hAnsi="Arial" w:cs="Arial"/>
          <w:color w:val="000000" w:themeColor="text1"/>
          <w:sz w:val="19"/>
          <w:szCs w:val="19"/>
          <w:bdr w:val="none" w:sz="0" w:space="0" w:color="auto"/>
          <w:lang w:val="sk-SK"/>
        </w:rPr>
        <w:lastRenderedPageBreak/>
        <w:t>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2035A4A3"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4F9CC71"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V tomto prípade sa zohľadní miera platobnej schopnosti a celkovej zadlženosti ako doplnkové parametre na uistenie sa udržateľnosti subjektu a s ním aj projektu.</w:t>
      </w:r>
      <w:r w:rsidRPr="00E03680" w:rsidDel="005D6746">
        <w:rPr>
          <w:rFonts w:ascii="Arial" w:eastAsiaTheme="minorHAnsi" w:hAnsi="Arial" w:cs="Arial"/>
          <w:color w:val="000000" w:themeColor="text1"/>
          <w:sz w:val="19"/>
          <w:szCs w:val="19"/>
          <w:bdr w:val="none" w:sz="0" w:space="0" w:color="auto"/>
          <w:lang w:val="sk-SK"/>
        </w:rPr>
        <w:t xml:space="preserve"> </w:t>
      </w:r>
      <w:r w:rsidRPr="00921044">
        <w:rPr>
          <w:rFonts w:ascii="Arial" w:hAnsi="Arial" w:cs="Arial"/>
          <w:b/>
          <w:color w:val="000000" w:themeColor="text1"/>
          <w:sz w:val="19"/>
          <w:szCs w:val="19"/>
          <w:lang w:val="sk-SK"/>
        </w:rPr>
        <w:t>Hodnotiteľ posudzuje</w:t>
      </w:r>
      <w:r w:rsidRPr="00921044">
        <w:rPr>
          <w:rFonts w:ascii="Arial" w:hAnsi="Arial" w:cs="Arial"/>
          <w:b/>
          <w:color w:val="000000" w:themeColor="text1"/>
          <w:sz w:val="19"/>
          <w:szCs w:val="19"/>
        </w:rPr>
        <w:t xml:space="preserve"> údaje za rok n.</w:t>
      </w:r>
    </w:p>
    <w:p w14:paraId="3E24F2FA" w14:textId="77777777" w:rsidR="00E03680" w:rsidRDefault="00E03680" w:rsidP="00E03680">
      <w:pPr>
        <w:spacing w:after="0" w:line="276" w:lineRule="auto"/>
        <w:rPr>
          <w:rFonts w:ascii="Arial" w:hAnsi="Arial" w:cs="Arial"/>
          <w:color w:val="000000" w:themeColor="text1"/>
          <w:sz w:val="19"/>
          <w:szCs w:val="19"/>
          <w:u w:val="single"/>
        </w:rPr>
      </w:pPr>
    </w:p>
    <w:p w14:paraId="2A8A3830"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E03680">
        <w:rPr>
          <w:rFonts w:ascii="Arial" w:hAnsi="Arial" w:cs="Arial"/>
          <w:b/>
          <w:color w:val="000000" w:themeColor="text1"/>
          <w:sz w:val="19"/>
          <w:szCs w:val="19"/>
          <w:u w:val="single"/>
          <w:lang w:val="sk-SK"/>
        </w:rPr>
        <w:t xml:space="preserve">Ukazovatele platobnej schopnosti – likvidity, </w:t>
      </w:r>
    </w:p>
    <w:p w14:paraId="139A5B56" w14:textId="77777777" w:rsidR="00E03680" w:rsidRPr="00E03680" w:rsidRDefault="00E03680" w:rsidP="00E03680">
      <w:pPr>
        <w:pStyle w:val="Predvolen"/>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hAnsi="Arial" w:cs="Arial"/>
          <w:color w:val="000000" w:themeColor="text1"/>
          <w:sz w:val="19"/>
          <w:szCs w:val="19"/>
          <w:lang w:val="sk-SK"/>
        </w:rPr>
      </w:pPr>
      <w:r w:rsidRPr="00E03680">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23AEBA2D" w14:textId="77777777" w:rsidR="00E03680" w:rsidRPr="00E03680" w:rsidRDefault="00E03680" w:rsidP="00E03680">
      <w:pPr>
        <w:pStyle w:val="Predvolen"/>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Pokiaľ je hodnota likvidity 2 stupňa – bežná likvidita menšia ako 0,85 a zároveň</w:t>
      </w:r>
    </w:p>
    <w:p w14:paraId="01291237" w14:textId="77777777" w:rsidR="00E03680" w:rsidRPr="00E03680" w:rsidRDefault="00E03680" w:rsidP="00E03680">
      <w:pPr>
        <w:pStyle w:val="Predvolen"/>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1FAC6E7F"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E03680">
        <w:rPr>
          <w:rFonts w:ascii="Arial" w:eastAsiaTheme="minorHAnsi" w:hAnsi="Arial" w:cs="Arial"/>
          <w:b/>
          <w:color w:val="000000" w:themeColor="text1"/>
          <w:sz w:val="19"/>
          <w:szCs w:val="19"/>
          <w:bdr w:val="none" w:sz="0" w:space="0" w:color="auto"/>
          <w:lang w:val="sk-SK"/>
        </w:rPr>
        <w:t>Vyhodnotí hodnotiteľ platobnú schopnosť ako nedostatočnú.</w:t>
      </w:r>
    </w:p>
    <w:p w14:paraId="3517BF8D" w14:textId="5AD76595" w:rsid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6D2ABC0" w14:textId="77777777" w:rsidR="00F357F6" w:rsidRDefault="00F357F6" w:rsidP="00F357F6">
      <w:pPr>
        <w:pStyle w:val="Predvolen"/>
        <w:spacing w:line="276" w:lineRule="auto"/>
        <w:ind w:right="-2"/>
        <w:jc w:val="both"/>
        <w:rPr>
          <w:rFonts w:ascii="Arial" w:hAnsi="Arial" w:cs="Arial"/>
          <w:color w:val="000000" w:themeColor="text1"/>
          <w:sz w:val="19"/>
          <w:szCs w:val="19"/>
          <w:lang w:val="sk-SK"/>
        </w:rPr>
      </w:pPr>
      <w:r>
        <w:rPr>
          <w:rFonts w:ascii="Arial" w:hAnsi="Arial" w:cs="Arial"/>
          <w:b/>
          <w:bCs/>
          <w:i/>
          <w:iCs/>
          <w:color w:val="000000" w:themeColor="text1"/>
          <w:sz w:val="19"/>
          <w:szCs w:val="19"/>
          <w:lang w:val="sk-SK"/>
        </w:rPr>
        <w:t>Pozn</w:t>
      </w:r>
      <w:r>
        <w:rPr>
          <w:rFonts w:ascii="Arial" w:hAnsi="Arial" w:cs="Arial"/>
          <w:i/>
          <w:iCs/>
          <w:color w:val="000000" w:themeColor="text1"/>
          <w:sz w:val="19"/>
          <w:szCs w:val="19"/>
          <w:lang w:val="sk-SK"/>
        </w:rPr>
        <w:t xml:space="preserve">. </w:t>
      </w:r>
      <w:r>
        <w:rPr>
          <w:rFonts w:ascii="Arial" w:hAnsi="Arial" w:cs="Arial"/>
          <w:color w:val="000000" w:themeColor="text1"/>
          <w:sz w:val="19"/>
          <w:szCs w:val="19"/>
          <w:lang w:val="sk-SK"/>
        </w:rPr>
        <w:t xml:space="preserve">V prípade žiadateľov účtujúcich v sústave jednoduchého účtovníctva ak ich krátkodobé záväzky sú nulové a nie je možné matematicky vykalkulovať hodnotu likvidít (1 až 3 stupňa), žiadateľ musí mať hodnotu majetku vyššiu ako 0,00 Eur a celkové príjmy &gt; celkové výdavky žiadateľa, vtedy je možné určiť </w:t>
      </w:r>
      <w:r>
        <w:rPr>
          <w:rFonts w:ascii="Arial" w:hAnsi="Arial" w:cs="Arial"/>
          <w:b/>
          <w:bCs/>
          <w:color w:val="000000" w:themeColor="text1"/>
          <w:sz w:val="19"/>
          <w:szCs w:val="19"/>
          <w:lang w:val="sk-SK"/>
        </w:rPr>
        <w:t>podmienky likvidity za vyhovujúce.</w:t>
      </w:r>
    </w:p>
    <w:p w14:paraId="1460DBE6" w14:textId="77777777" w:rsidR="00F357F6" w:rsidRPr="00E03680" w:rsidRDefault="00F357F6"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B1C5927"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E03680">
        <w:rPr>
          <w:rFonts w:ascii="Arial" w:eastAsiaTheme="minorHAnsi" w:hAnsi="Arial" w:cs="Arial"/>
          <w:b/>
          <w:color w:val="000000" w:themeColor="text1"/>
          <w:sz w:val="19"/>
          <w:szCs w:val="19"/>
          <w:u w:val="single"/>
          <w:bdr w:val="none" w:sz="0" w:space="0" w:color="auto"/>
          <w:lang w:val="sk-SK"/>
        </w:rPr>
        <w:t>Ukazovatele zadlženosti</w:t>
      </w:r>
    </w:p>
    <w:p w14:paraId="399515F5"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7781FB6"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E03680">
        <w:rPr>
          <w:rFonts w:ascii="Arial" w:eastAsiaTheme="minorHAnsi" w:hAnsi="Arial" w:cs="Arial"/>
          <w:color w:val="000000" w:themeColor="text1"/>
          <w:sz w:val="19"/>
          <w:szCs w:val="19"/>
          <w:bdr w:val="none" w:sz="0" w:space="0" w:color="auto"/>
          <w:lang w:val="sk-SK"/>
        </w:rPr>
        <w:t>.</w:t>
      </w:r>
    </w:p>
    <w:p w14:paraId="46655C70" w14:textId="77777777" w:rsidR="00E03680" w:rsidRPr="00E03680" w:rsidRDefault="00E03680" w:rsidP="00E03680">
      <w:pPr>
        <w:spacing w:after="0" w:line="276" w:lineRule="auto"/>
        <w:jc w:val="both"/>
        <w:rPr>
          <w:rFonts w:ascii="Arial" w:hAnsi="Arial" w:cs="Arial"/>
          <w:color w:val="000000" w:themeColor="text1"/>
          <w:sz w:val="19"/>
          <w:szCs w:val="19"/>
        </w:rPr>
      </w:pPr>
    </w:p>
    <w:p w14:paraId="39980DEE" w14:textId="77777777" w:rsidR="00E03680" w:rsidRPr="00E03680" w:rsidRDefault="00E03680" w:rsidP="00E03680">
      <w:pPr>
        <w:spacing w:after="0" w:line="276" w:lineRule="auto"/>
        <w:jc w:val="both"/>
        <w:rPr>
          <w:rFonts w:ascii="Arial" w:hAnsi="Arial" w:cs="Arial"/>
          <w:b/>
          <w:color w:val="000000" w:themeColor="text1"/>
          <w:sz w:val="19"/>
          <w:szCs w:val="19"/>
        </w:rPr>
      </w:pPr>
      <w:r w:rsidRPr="00E03680">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195B23C1" w14:textId="77777777" w:rsidR="00E03680" w:rsidRPr="00E03680" w:rsidRDefault="00E03680" w:rsidP="00E03680">
      <w:pPr>
        <w:spacing w:after="0" w:line="276" w:lineRule="auto"/>
        <w:jc w:val="both"/>
        <w:rPr>
          <w:rFonts w:ascii="Arial" w:hAnsi="Arial" w:cs="Arial"/>
          <w:b/>
          <w:color w:val="000000" w:themeColor="text1"/>
          <w:sz w:val="19"/>
          <w:szCs w:val="19"/>
        </w:rPr>
      </w:pPr>
      <w:r w:rsidRPr="00E03680">
        <w:rPr>
          <w:rFonts w:ascii="Arial" w:hAnsi="Arial" w:cs="Arial"/>
          <w:b/>
          <w:color w:val="000000" w:themeColor="text1"/>
          <w:sz w:val="19"/>
          <w:szCs w:val="19"/>
        </w:rPr>
        <w:t>V ostatných prípadoch uvedie hodnotenie „áno“</w:t>
      </w:r>
    </w:p>
    <w:p w14:paraId="587750BE" w14:textId="77777777" w:rsidR="00E03680" w:rsidRPr="00E03680" w:rsidRDefault="00E03680" w:rsidP="00E03680">
      <w:pPr>
        <w:spacing w:after="0" w:line="276" w:lineRule="auto"/>
        <w:jc w:val="both"/>
        <w:rPr>
          <w:rFonts w:ascii="Arial" w:hAnsi="Arial" w:cs="Arial"/>
          <w:color w:val="000000" w:themeColor="text1"/>
          <w:sz w:val="19"/>
          <w:szCs w:val="19"/>
        </w:rPr>
      </w:pPr>
    </w:p>
    <w:p w14:paraId="74617A9D" w14:textId="77777777" w:rsidR="00E03680" w:rsidRPr="00E03680" w:rsidRDefault="00E03680" w:rsidP="00E03680">
      <w:pPr>
        <w:spacing w:after="0" w:line="276" w:lineRule="auto"/>
        <w:jc w:val="both"/>
        <w:rPr>
          <w:rFonts w:ascii="Arial" w:hAnsi="Arial" w:cs="Arial"/>
          <w:b/>
          <w:color w:val="000000" w:themeColor="text1"/>
          <w:sz w:val="19"/>
          <w:szCs w:val="19"/>
        </w:rPr>
      </w:pPr>
      <w:r w:rsidRPr="00E03680">
        <w:rPr>
          <w:rFonts w:ascii="Arial" w:hAnsi="Arial" w:cs="Arial"/>
          <w:b/>
          <w:color w:val="000000" w:themeColor="text1"/>
          <w:sz w:val="19"/>
          <w:szCs w:val="19"/>
        </w:rPr>
        <w:t>Záver hodnotenia</w:t>
      </w:r>
    </w:p>
    <w:p w14:paraId="5AA9C0F6"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D5C74CF"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Po vyhodnotení údajov finančnej analýzy a finančnej situácie žiadateľa hodnotiteľ vyhodnotí kritérium odpoveďou (áno/nie) v zmysle spôsobu aplikácie hodnotiaceho kritéria.</w:t>
      </w:r>
    </w:p>
    <w:p w14:paraId="1EFA0211"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cash-flow z finančnej analýzy projektu ako aj pri posúdení finančnej situácie žiadateľa na základe údajov z účtovných závierok uviedol „áno“. Dvakrát „áno“ znamená, že projekt vyhovel kritériu.</w:t>
      </w:r>
    </w:p>
    <w:p w14:paraId="782E09FC" w14:textId="77777777" w:rsidR="00E03680" w:rsidRPr="00E03680" w:rsidRDefault="00E03680" w:rsidP="00E03680">
      <w:pPr>
        <w:spacing w:after="0" w:line="276" w:lineRule="auto"/>
        <w:jc w:val="both"/>
        <w:rPr>
          <w:rFonts w:ascii="Arial" w:hAnsi="Arial" w:cs="Arial"/>
          <w:b/>
          <w:color w:val="000000" w:themeColor="text1"/>
          <w:sz w:val="19"/>
          <w:szCs w:val="19"/>
        </w:rPr>
      </w:pPr>
    </w:p>
    <w:p w14:paraId="1941F126" w14:textId="77777777" w:rsidR="00E03680" w:rsidRPr="00E03680" w:rsidRDefault="00E03680" w:rsidP="00E03680">
      <w:pPr>
        <w:spacing w:after="0" w:line="276" w:lineRule="auto"/>
        <w:jc w:val="both"/>
        <w:rPr>
          <w:rFonts w:ascii="Arial" w:hAnsi="Arial" w:cs="Arial"/>
          <w:color w:val="000000" w:themeColor="text1"/>
          <w:sz w:val="19"/>
          <w:szCs w:val="19"/>
        </w:rPr>
      </w:pPr>
      <w:r w:rsidRPr="00E03680">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p w14:paraId="0E16AAEC" w14:textId="77777777" w:rsidR="00E03680" w:rsidRDefault="00E03680" w:rsidP="005A7C9C">
      <w:pPr>
        <w:spacing w:before="120" w:after="120" w:line="288" w:lineRule="auto"/>
        <w:jc w:val="both"/>
        <w:rPr>
          <w:rFonts w:ascii="Arial" w:hAnsi="Arial" w:cs="Arial"/>
          <w:color w:val="000000" w:themeColor="text1"/>
          <w:sz w:val="19"/>
          <w:szCs w:val="19"/>
        </w:rPr>
      </w:pPr>
    </w:p>
    <w:p w14:paraId="709ABD30" w14:textId="77EFEE4B" w:rsidR="00003EAE" w:rsidRDefault="00003EAE" w:rsidP="00822EA2">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 </w:t>
      </w:r>
    </w:p>
    <w:p w14:paraId="16A7C760" w14:textId="77777777" w:rsidR="00E03680" w:rsidRDefault="00E03680" w:rsidP="00822EA2">
      <w:pPr>
        <w:spacing w:before="120" w:after="120" w:line="288" w:lineRule="auto"/>
        <w:jc w:val="both"/>
        <w:rPr>
          <w:rFonts w:ascii="Arial" w:hAnsi="Arial" w:cs="Arial"/>
          <w:color w:val="000000" w:themeColor="text1"/>
          <w:sz w:val="19"/>
          <w:szCs w:val="19"/>
        </w:rPr>
      </w:pPr>
    </w:p>
    <w:p w14:paraId="32ED5D1B" w14:textId="77777777" w:rsidR="00E03680" w:rsidRDefault="00E03680" w:rsidP="00822EA2">
      <w:pPr>
        <w:spacing w:before="120" w:after="120" w:line="288" w:lineRule="auto"/>
        <w:jc w:val="both"/>
        <w:rPr>
          <w:rFonts w:ascii="Arial" w:hAnsi="Arial" w:cs="Arial"/>
          <w:color w:val="000000" w:themeColor="text1"/>
          <w:sz w:val="19"/>
          <w:szCs w:val="19"/>
        </w:rPr>
      </w:pPr>
    </w:p>
    <w:p w14:paraId="0EC70627" w14:textId="77777777" w:rsidR="00E03680" w:rsidRDefault="00E03680" w:rsidP="00822EA2">
      <w:pPr>
        <w:spacing w:before="120" w:after="120" w:line="288" w:lineRule="auto"/>
        <w:jc w:val="both"/>
        <w:rPr>
          <w:rFonts w:ascii="Arial" w:hAnsi="Arial" w:cs="Arial"/>
          <w:color w:val="000000" w:themeColor="text1"/>
          <w:sz w:val="19"/>
          <w:szCs w:val="19"/>
        </w:rPr>
      </w:pPr>
    </w:p>
    <w:tbl>
      <w:tblPr>
        <w:tblStyle w:val="TableGrid6"/>
        <w:tblW w:w="14992" w:type="dxa"/>
        <w:tblLayout w:type="fixed"/>
        <w:tblLook w:val="04A0" w:firstRow="1" w:lastRow="0" w:firstColumn="1" w:lastColumn="0" w:noHBand="0" w:noVBand="1"/>
      </w:tblPr>
      <w:tblGrid>
        <w:gridCol w:w="606"/>
        <w:gridCol w:w="2495"/>
        <w:gridCol w:w="3811"/>
        <w:gridCol w:w="1417"/>
        <w:gridCol w:w="1474"/>
        <w:gridCol w:w="5189"/>
      </w:tblGrid>
      <w:tr w:rsidR="00003EAE" w:rsidRPr="00D96F1C" w14:paraId="25398315" w14:textId="77777777" w:rsidTr="00171467">
        <w:trPr>
          <w:trHeight w:val="397"/>
        </w:trPr>
        <w:tc>
          <w:tcPr>
            <w:tcW w:w="606" w:type="dxa"/>
            <w:shd w:val="clear" w:color="auto" w:fill="DEEAF6" w:themeFill="accent1" w:themeFillTint="33"/>
            <w:vAlign w:val="center"/>
            <w:hideMark/>
          </w:tcPr>
          <w:p w14:paraId="7B58BEC3" w14:textId="77777777" w:rsidR="00003EAE" w:rsidRPr="00D96F1C" w:rsidRDefault="00003EAE" w:rsidP="000C0555">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495" w:type="dxa"/>
            <w:shd w:val="clear" w:color="auto" w:fill="DEEAF6" w:themeFill="accent1" w:themeFillTint="33"/>
            <w:vAlign w:val="center"/>
            <w:hideMark/>
          </w:tcPr>
          <w:p w14:paraId="169B4770" w14:textId="77777777" w:rsidR="00003EAE" w:rsidRPr="00D96F1C" w:rsidRDefault="00003EAE" w:rsidP="000C0555">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3811" w:type="dxa"/>
            <w:shd w:val="clear" w:color="auto" w:fill="DEEAF6" w:themeFill="accent1" w:themeFillTint="33"/>
            <w:vAlign w:val="center"/>
            <w:hideMark/>
          </w:tcPr>
          <w:p w14:paraId="5E104C42" w14:textId="77777777" w:rsidR="00003EAE" w:rsidRPr="00D96F1C" w:rsidRDefault="00003EAE" w:rsidP="000C0555">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324A5F23" w14:textId="77777777" w:rsidR="00003EAE" w:rsidRPr="00D96F1C" w:rsidRDefault="00003EAE" w:rsidP="000C0555">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6A308F6A" w14:textId="77777777" w:rsidR="00003EAE" w:rsidRPr="00D96F1C" w:rsidRDefault="00003EAE" w:rsidP="000C0555">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5189" w:type="dxa"/>
            <w:shd w:val="clear" w:color="auto" w:fill="DEEAF6" w:themeFill="accent1" w:themeFillTint="33"/>
            <w:vAlign w:val="center"/>
            <w:hideMark/>
          </w:tcPr>
          <w:p w14:paraId="63FABD35" w14:textId="77777777" w:rsidR="00003EAE" w:rsidRPr="00D96F1C" w:rsidRDefault="00003EAE" w:rsidP="000C0555">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003EAE" w:rsidRPr="00D96F1C" w14:paraId="2AB933FF" w14:textId="77777777" w:rsidTr="00171467">
        <w:trPr>
          <w:trHeight w:val="595"/>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2A667487" w14:textId="77777777" w:rsidR="00003EAE" w:rsidRPr="00D96F1C" w:rsidRDefault="00003EAE" w:rsidP="00171467">
            <w:pPr>
              <w:spacing w:line="288" w:lineRule="auto"/>
              <w:jc w:val="center"/>
              <w:rPr>
                <w:rFonts w:ascii="Arial" w:hAnsi="Arial" w:cs="Arial"/>
                <w:color w:val="000000" w:themeColor="text1"/>
                <w:sz w:val="19"/>
                <w:szCs w:val="19"/>
                <w:highlight w:val="yellow"/>
              </w:rPr>
            </w:pPr>
            <w:r w:rsidRPr="00D96F1C">
              <w:rPr>
                <w:rFonts w:ascii="Arial" w:hAnsi="Arial" w:cs="Arial"/>
                <w:color w:val="000000" w:themeColor="text1"/>
                <w:sz w:val="19"/>
                <w:szCs w:val="19"/>
              </w:rPr>
              <w:t>4.4</w:t>
            </w:r>
          </w:p>
        </w:tc>
        <w:tc>
          <w:tcPr>
            <w:tcW w:w="2495" w:type="dxa"/>
            <w:vMerge w:val="restart"/>
            <w:tcBorders>
              <w:top w:val="single" w:sz="4" w:space="0" w:color="auto"/>
              <w:left w:val="single" w:sz="4" w:space="0" w:color="auto"/>
              <w:bottom w:val="single" w:sz="4" w:space="0" w:color="auto"/>
              <w:right w:val="single" w:sz="4" w:space="0" w:color="auto"/>
            </w:tcBorders>
            <w:vAlign w:val="center"/>
          </w:tcPr>
          <w:p w14:paraId="379125DA" w14:textId="77777777" w:rsidR="00003EAE" w:rsidRPr="00D96F1C" w:rsidRDefault="00003EAE" w:rsidP="00171467">
            <w:pPr>
              <w:spacing w:line="288" w:lineRule="auto"/>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Miera vecnej oprávnenosti výdavkov projektu</w:t>
            </w:r>
          </w:p>
        </w:tc>
        <w:tc>
          <w:tcPr>
            <w:tcW w:w="3811" w:type="dxa"/>
            <w:vMerge w:val="restart"/>
            <w:tcBorders>
              <w:top w:val="single" w:sz="4" w:space="0" w:color="auto"/>
              <w:left w:val="single" w:sz="4" w:space="0" w:color="auto"/>
              <w:bottom w:val="single" w:sz="4" w:space="0" w:color="auto"/>
              <w:right w:val="single" w:sz="4" w:space="0" w:color="auto"/>
            </w:tcBorders>
            <w:vAlign w:val="center"/>
          </w:tcPr>
          <w:p w14:paraId="5665E89F" w14:textId="77777777" w:rsidR="00003EAE" w:rsidRPr="00D96F1C" w:rsidRDefault="00003EAE" w:rsidP="00171467">
            <w:pPr>
              <w:widowControl w:val="0"/>
              <w:spacing w:line="288" w:lineRule="auto"/>
              <w:jc w:val="both"/>
              <w:rPr>
                <w:rFonts w:ascii="Arial" w:eastAsia="Arial Unicode MS" w:hAnsi="Arial" w:cs="Arial"/>
                <w:color w:val="000000" w:themeColor="text1"/>
                <w:sz w:val="19"/>
                <w:szCs w:val="19"/>
                <w:u w:color="000000"/>
              </w:rPr>
            </w:pPr>
            <w:r w:rsidRPr="00F93B3F">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1E9A0018" w14:textId="77777777" w:rsidR="00003EAE" w:rsidRPr="00D96F1C" w:rsidRDefault="00003EAE" w:rsidP="00171467">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Bodové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15025484" w14:textId="77777777" w:rsidR="00003EAE" w:rsidRPr="00D96F1C" w:rsidRDefault="00003EAE" w:rsidP="00171467">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6</w:t>
            </w:r>
          </w:p>
        </w:tc>
        <w:tc>
          <w:tcPr>
            <w:tcW w:w="5189" w:type="dxa"/>
            <w:tcBorders>
              <w:top w:val="single" w:sz="4" w:space="0" w:color="auto"/>
              <w:left w:val="single" w:sz="4" w:space="0" w:color="auto"/>
              <w:bottom w:val="single" w:sz="4" w:space="0" w:color="auto"/>
              <w:right w:val="single" w:sz="4" w:space="0" w:color="auto"/>
            </w:tcBorders>
            <w:vAlign w:val="center"/>
          </w:tcPr>
          <w:p w14:paraId="1570FD7C" w14:textId="77777777" w:rsidR="00003EAE" w:rsidRPr="00D96F1C" w:rsidRDefault="00003EAE" w:rsidP="00171467">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95% a viac z finančnej hodnoty navrhovaných celkových výdavkov je vecne oprávnených.</w:t>
            </w:r>
          </w:p>
        </w:tc>
      </w:tr>
      <w:tr w:rsidR="00003EAE" w:rsidRPr="00D96F1C" w14:paraId="676EE202" w14:textId="77777777" w:rsidTr="00171467">
        <w:trPr>
          <w:trHeight w:val="549"/>
        </w:trPr>
        <w:tc>
          <w:tcPr>
            <w:tcW w:w="606" w:type="dxa"/>
            <w:vMerge/>
            <w:tcBorders>
              <w:top w:val="single" w:sz="4" w:space="0" w:color="auto"/>
              <w:left w:val="single" w:sz="4" w:space="0" w:color="auto"/>
              <w:bottom w:val="single" w:sz="4" w:space="0" w:color="auto"/>
              <w:right w:val="single" w:sz="4" w:space="0" w:color="auto"/>
            </w:tcBorders>
            <w:vAlign w:val="center"/>
          </w:tcPr>
          <w:p w14:paraId="1E0C8F16" w14:textId="77777777" w:rsidR="00003EAE" w:rsidRPr="00D96F1C" w:rsidRDefault="00003EAE" w:rsidP="00171467">
            <w:pPr>
              <w:spacing w:line="288" w:lineRule="auto"/>
              <w:rPr>
                <w:rFonts w:ascii="Arial" w:hAnsi="Arial" w:cs="Arial"/>
                <w:color w:val="000000" w:themeColor="text1"/>
                <w:sz w:val="19"/>
                <w:szCs w:val="19"/>
                <w:highlight w:val="yellow"/>
              </w:rPr>
            </w:pPr>
          </w:p>
        </w:tc>
        <w:tc>
          <w:tcPr>
            <w:tcW w:w="2495" w:type="dxa"/>
            <w:vMerge/>
            <w:tcBorders>
              <w:top w:val="single" w:sz="4" w:space="0" w:color="auto"/>
              <w:left w:val="single" w:sz="4" w:space="0" w:color="auto"/>
              <w:bottom w:val="single" w:sz="4" w:space="0" w:color="auto"/>
              <w:right w:val="single" w:sz="4" w:space="0" w:color="auto"/>
            </w:tcBorders>
            <w:vAlign w:val="center"/>
          </w:tcPr>
          <w:p w14:paraId="62DA037A" w14:textId="77777777" w:rsidR="00003EAE" w:rsidRPr="00D96F1C" w:rsidRDefault="00003EAE" w:rsidP="00171467">
            <w:pPr>
              <w:spacing w:line="288" w:lineRule="auto"/>
              <w:rPr>
                <w:rFonts w:ascii="Arial" w:hAnsi="Arial" w:cs="Arial"/>
                <w:color w:val="000000" w:themeColor="text1"/>
                <w:sz w:val="19"/>
                <w:szCs w:val="19"/>
                <w:highlight w:val="yellow"/>
              </w:rPr>
            </w:pPr>
          </w:p>
        </w:tc>
        <w:tc>
          <w:tcPr>
            <w:tcW w:w="3811" w:type="dxa"/>
            <w:vMerge/>
            <w:tcBorders>
              <w:top w:val="single" w:sz="4" w:space="0" w:color="auto"/>
              <w:left w:val="single" w:sz="4" w:space="0" w:color="auto"/>
              <w:bottom w:val="single" w:sz="4" w:space="0" w:color="auto"/>
              <w:right w:val="single" w:sz="4" w:space="0" w:color="auto"/>
            </w:tcBorders>
            <w:vAlign w:val="center"/>
          </w:tcPr>
          <w:p w14:paraId="60C439E8" w14:textId="77777777" w:rsidR="00003EAE" w:rsidRPr="00D96F1C" w:rsidRDefault="00003EAE" w:rsidP="00171467">
            <w:pPr>
              <w:spacing w:line="288" w:lineRule="auto"/>
              <w:rPr>
                <w:rFonts w:ascii="Arial" w:eastAsia="Arial Unicode MS" w:hAnsi="Arial" w:cs="Arial"/>
                <w:color w:val="000000" w:themeColor="text1"/>
                <w:sz w:val="19"/>
                <w:szCs w:val="19"/>
                <w:u w:color="000000"/>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62EE6A45" w14:textId="77777777" w:rsidR="00003EAE" w:rsidRPr="00D96F1C" w:rsidRDefault="00003EAE" w:rsidP="00171467">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6F6FD5F8" w14:textId="77777777" w:rsidR="00003EAE" w:rsidRPr="00D96F1C" w:rsidRDefault="00003EAE" w:rsidP="00171467">
            <w:pPr>
              <w:spacing w:line="288" w:lineRule="auto"/>
              <w:jc w:val="center"/>
              <w:rPr>
                <w:rFonts w:ascii="Arial" w:hAnsi="Arial" w:cs="Arial"/>
                <w:color w:val="000000" w:themeColor="text1"/>
                <w:sz w:val="19"/>
                <w:szCs w:val="19"/>
              </w:rPr>
            </w:pPr>
            <w:r w:rsidRPr="00F93B3F">
              <w:rPr>
                <w:rFonts w:ascii="Arial" w:eastAsia="Helvetica" w:hAnsi="Arial" w:cs="Arial"/>
                <w:color w:val="000000" w:themeColor="text1"/>
                <w:sz w:val="19"/>
                <w:szCs w:val="19"/>
              </w:rPr>
              <w:t>4</w:t>
            </w:r>
          </w:p>
        </w:tc>
        <w:tc>
          <w:tcPr>
            <w:tcW w:w="5189" w:type="dxa"/>
            <w:tcBorders>
              <w:top w:val="single" w:sz="4" w:space="0" w:color="auto"/>
              <w:left w:val="single" w:sz="4" w:space="0" w:color="auto"/>
              <w:bottom w:val="single" w:sz="4" w:space="0" w:color="auto"/>
              <w:right w:val="single" w:sz="4" w:space="0" w:color="auto"/>
            </w:tcBorders>
            <w:vAlign w:val="center"/>
          </w:tcPr>
          <w:p w14:paraId="3070836E" w14:textId="77777777" w:rsidR="00003EAE" w:rsidRPr="00D96F1C" w:rsidRDefault="00003EAE" w:rsidP="00171467">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90% až do 95% z finančnej hodnoty navrhovaných celkových výdavkov je vecne oprávnených.</w:t>
            </w:r>
          </w:p>
        </w:tc>
      </w:tr>
      <w:tr w:rsidR="00003EAE" w:rsidRPr="00D96F1C" w14:paraId="02120231" w14:textId="77777777" w:rsidTr="00171467">
        <w:trPr>
          <w:trHeight w:val="558"/>
        </w:trPr>
        <w:tc>
          <w:tcPr>
            <w:tcW w:w="606" w:type="dxa"/>
            <w:vMerge/>
            <w:tcBorders>
              <w:top w:val="single" w:sz="4" w:space="0" w:color="auto"/>
              <w:left w:val="single" w:sz="4" w:space="0" w:color="auto"/>
              <w:bottom w:val="single" w:sz="4" w:space="0" w:color="auto"/>
              <w:right w:val="single" w:sz="4" w:space="0" w:color="auto"/>
            </w:tcBorders>
            <w:vAlign w:val="center"/>
          </w:tcPr>
          <w:p w14:paraId="23E158C5" w14:textId="77777777" w:rsidR="00003EAE" w:rsidRPr="00D96F1C" w:rsidRDefault="00003EAE" w:rsidP="00171467">
            <w:pPr>
              <w:spacing w:line="288" w:lineRule="auto"/>
              <w:rPr>
                <w:rFonts w:ascii="Arial" w:hAnsi="Arial" w:cs="Arial"/>
                <w:color w:val="000000" w:themeColor="text1"/>
                <w:sz w:val="19"/>
                <w:szCs w:val="19"/>
                <w:highlight w:val="yellow"/>
              </w:rPr>
            </w:pPr>
          </w:p>
        </w:tc>
        <w:tc>
          <w:tcPr>
            <w:tcW w:w="2495" w:type="dxa"/>
            <w:vMerge/>
            <w:tcBorders>
              <w:top w:val="single" w:sz="4" w:space="0" w:color="auto"/>
              <w:left w:val="single" w:sz="4" w:space="0" w:color="auto"/>
              <w:bottom w:val="single" w:sz="4" w:space="0" w:color="auto"/>
              <w:right w:val="single" w:sz="4" w:space="0" w:color="auto"/>
            </w:tcBorders>
            <w:vAlign w:val="center"/>
          </w:tcPr>
          <w:p w14:paraId="17174294" w14:textId="77777777" w:rsidR="00003EAE" w:rsidRPr="00D96F1C" w:rsidRDefault="00003EAE" w:rsidP="00171467">
            <w:pPr>
              <w:spacing w:line="288" w:lineRule="auto"/>
              <w:rPr>
                <w:rFonts w:ascii="Arial" w:hAnsi="Arial" w:cs="Arial"/>
                <w:color w:val="000000" w:themeColor="text1"/>
                <w:sz w:val="19"/>
                <w:szCs w:val="19"/>
                <w:highlight w:val="yellow"/>
              </w:rPr>
            </w:pPr>
          </w:p>
        </w:tc>
        <w:tc>
          <w:tcPr>
            <w:tcW w:w="3811" w:type="dxa"/>
            <w:vMerge/>
            <w:tcBorders>
              <w:top w:val="single" w:sz="4" w:space="0" w:color="auto"/>
              <w:left w:val="single" w:sz="4" w:space="0" w:color="auto"/>
              <w:bottom w:val="single" w:sz="4" w:space="0" w:color="auto"/>
              <w:right w:val="single" w:sz="4" w:space="0" w:color="auto"/>
            </w:tcBorders>
            <w:vAlign w:val="center"/>
          </w:tcPr>
          <w:p w14:paraId="7261E667" w14:textId="77777777" w:rsidR="00003EAE" w:rsidRPr="00D96F1C" w:rsidRDefault="00003EAE" w:rsidP="00171467">
            <w:pPr>
              <w:spacing w:line="288" w:lineRule="auto"/>
              <w:rPr>
                <w:rFonts w:ascii="Arial" w:eastAsia="Arial Unicode MS" w:hAnsi="Arial" w:cs="Arial"/>
                <w:color w:val="000000" w:themeColor="text1"/>
                <w:sz w:val="19"/>
                <w:szCs w:val="19"/>
                <w:u w:color="000000"/>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30D0F7ED" w14:textId="77777777" w:rsidR="00003EAE" w:rsidRPr="00D96F1C" w:rsidRDefault="00003EAE" w:rsidP="00171467">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5BC41856" w14:textId="77777777" w:rsidR="00003EAE" w:rsidRPr="00D96F1C" w:rsidRDefault="00003EAE" w:rsidP="00171467">
            <w:pPr>
              <w:spacing w:line="288" w:lineRule="auto"/>
              <w:jc w:val="center"/>
              <w:rPr>
                <w:rFonts w:ascii="Arial" w:hAnsi="Arial" w:cs="Arial"/>
                <w:color w:val="000000" w:themeColor="text1"/>
                <w:sz w:val="19"/>
                <w:szCs w:val="19"/>
              </w:rPr>
            </w:pPr>
            <w:r w:rsidRPr="00F93B3F">
              <w:rPr>
                <w:rFonts w:ascii="Arial" w:eastAsia="Helvetica" w:hAnsi="Arial" w:cs="Arial"/>
                <w:color w:val="000000" w:themeColor="text1"/>
                <w:sz w:val="19"/>
                <w:szCs w:val="19"/>
              </w:rPr>
              <w:t>2</w:t>
            </w:r>
          </w:p>
        </w:tc>
        <w:tc>
          <w:tcPr>
            <w:tcW w:w="5189" w:type="dxa"/>
            <w:tcBorders>
              <w:top w:val="single" w:sz="4" w:space="0" w:color="auto"/>
              <w:left w:val="single" w:sz="4" w:space="0" w:color="auto"/>
              <w:bottom w:val="single" w:sz="4" w:space="0" w:color="auto"/>
              <w:right w:val="single" w:sz="4" w:space="0" w:color="auto"/>
            </w:tcBorders>
            <w:vAlign w:val="center"/>
          </w:tcPr>
          <w:p w14:paraId="0CE681E6" w14:textId="77777777" w:rsidR="00003EAE" w:rsidRPr="00D96F1C" w:rsidRDefault="00003EAE" w:rsidP="00171467">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80% až do 90% z finančnej hodnoty navrhovaných celkových výdavkov je vecne oprávnených.</w:t>
            </w:r>
          </w:p>
        </w:tc>
      </w:tr>
      <w:tr w:rsidR="00003EAE" w:rsidRPr="00D96F1C" w14:paraId="23F02B59" w14:textId="77777777" w:rsidTr="00171467">
        <w:trPr>
          <w:trHeight w:val="691"/>
        </w:trPr>
        <w:tc>
          <w:tcPr>
            <w:tcW w:w="606" w:type="dxa"/>
            <w:vMerge/>
            <w:tcBorders>
              <w:top w:val="single" w:sz="4" w:space="0" w:color="auto"/>
              <w:left w:val="single" w:sz="4" w:space="0" w:color="auto"/>
              <w:bottom w:val="single" w:sz="4" w:space="0" w:color="auto"/>
              <w:right w:val="single" w:sz="4" w:space="0" w:color="auto"/>
            </w:tcBorders>
            <w:vAlign w:val="center"/>
          </w:tcPr>
          <w:p w14:paraId="07EAB6AB" w14:textId="77777777" w:rsidR="00003EAE" w:rsidRPr="00D96F1C" w:rsidRDefault="00003EAE" w:rsidP="00171467">
            <w:pPr>
              <w:spacing w:line="288" w:lineRule="auto"/>
              <w:rPr>
                <w:rFonts w:ascii="Arial" w:hAnsi="Arial" w:cs="Arial"/>
                <w:color w:val="000000" w:themeColor="text1"/>
                <w:sz w:val="19"/>
                <w:szCs w:val="19"/>
                <w:highlight w:val="yellow"/>
              </w:rPr>
            </w:pPr>
          </w:p>
        </w:tc>
        <w:tc>
          <w:tcPr>
            <w:tcW w:w="2495" w:type="dxa"/>
            <w:vMerge/>
            <w:tcBorders>
              <w:top w:val="single" w:sz="4" w:space="0" w:color="auto"/>
              <w:left w:val="single" w:sz="4" w:space="0" w:color="auto"/>
              <w:bottom w:val="single" w:sz="4" w:space="0" w:color="auto"/>
              <w:right w:val="single" w:sz="4" w:space="0" w:color="auto"/>
            </w:tcBorders>
            <w:vAlign w:val="center"/>
          </w:tcPr>
          <w:p w14:paraId="526E7FAF" w14:textId="77777777" w:rsidR="00003EAE" w:rsidRPr="00D96F1C" w:rsidRDefault="00003EAE" w:rsidP="00171467">
            <w:pPr>
              <w:spacing w:line="288" w:lineRule="auto"/>
              <w:rPr>
                <w:rFonts w:ascii="Arial" w:hAnsi="Arial" w:cs="Arial"/>
                <w:color w:val="000000" w:themeColor="text1"/>
                <w:sz w:val="19"/>
                <w:szCs w:val="19"/>
                <w:highlight w:val="yellow"/>
              </w:rPr>
            </w:pPr>
          </w:p>
        </w:tc>
        <w:tc>
          <w:tcPr>
            <w:tcW w:w="3811" w:type="dxa"/>
            <w:vMerge/>
            <w:tcBorders>
              <w:top w:val="single" w:sz="4" w:space="0" w:color="auto"/>
              <w:left w:val="single" w:sz="4" w:space="0" w:color="auto"/>
              <w:bottom w:val="single" w:sz="4" w:space="0" w:color="auto"/>
              <w:right w:val="single" w:sz="4" w:space="0" w:color="auto"/>
            </w:tcBorders>
            <w:vAlign w:val="center"/>
          </w:tcPr>
          <w:p w14:paraId="74254AEE" w14:textId="77777777" w:rsidR="00003EAE" w:rsidRPr="00D96F1C" w:rsidRDefault="00003EAE" w:rsidP="00171467">
            <w:pPr>
              <w:spacing w:line="288" w:lineRule="auto"/>
              <w:rPr>
                <w:rFonts w:ascii="Arial" w:eastAsia="Arial Unicode MS" w:hAnsi="Arial" w:cs="Arial"/>
                <w:color w:val="000000" w:themeColor="text1"/>
                <w:sz w:val="19"/>
                <w:szCs w:val="19"/>
                <w:u w:color="000000"/>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55B892BB" w14:textId="77777777" w:rsidR="00003EAE" w:rsidRPr="00D96F1C" w:rsidRDefault="00003EAE" w:rsidP="00171467">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24E1FCF5" w14:textId="77777777" w:rsidR="00003EAE" w:rsidRPr="00D96F1C" w:rsidRDefault="00003EAE" w:rsidP="00171467">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0</w:t>
            </w:r>
          </w:p>
        </w:tc>
        <w:tc>
          <w:tcPr>
            <w:tcW w:w="5189" w:type="dxa"/>
            <w:tcBorders>
              <w:top w:val="single" w:sz="4" w:space="0" w:color="auto"/>
              <w:left w:val="single" w:sz="4" w:space="0" w:color="auto"/>
              <w:bottom w:val="single" w:sz="4" w:space="0" w:color="auto"/>
              <w:right w:val="single" w:sz="4" w:space="0" w:color="auto"/>
            </w:tcBorders>
            <w:vAlign w:val="center"/>
          </w:tcPr>
          <w:p w14:paraId="0CB2017F" w14:textId="77777777" w:rsidR="00003EAE" w:rsidRPr="00D96F1C" w:rsidRDefault="00003EAE" w:rsidP="00171467">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70% až do 80% z finančnej hodnoty navrhovaných celkových výdavkov je vecne oprávnených.</w:t>
            </w:r>
          </w:p>
        </w:tc>
      </w:tr>
    </w:tbl>
    <w:p w14:paraId="4FBBB060" w14:textId="23532E81" w:rsidR="00003EAE" w:rsidRPr="00D96F1C" w:rsidRDefault="00003EAE"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 xml:space="preserve">Hodnotiteľ posudzuje najmä informácie uvedené v častiach ŽoNFP: </w:t>
      </w:r>
      <w:r w:rsidR="00067267">
        <w:rPr>
          <w:rFonts w:ascii="Arial" w:hAnsi="Arial" w:cs="Arial"/>
          <w:color w:val="000000" w:themeColor="text1"/>
          <w:sz w:val="19"/>
          <w:szCs w:val="19"/>
        </w:rPr>
        <w:t xml:space="preserve">7.2 Spôsob realizácie aktivít projektu, </w:t>
      </w:r>
      <w:r w:rsidRPr="00D96F1C">
        <w:rPr>
          <w:rFonts w:ascii="Arial" w:hAnsi="Arial" w:cs="Arial"/>
          <w:color w:val="000000" w:themeColor="text1"/>
          <w:sz w:val="19"/>
          <w:szCs w:val="19"/>
        </w:rPr>
        <w:t xml:space="preserve">11. Rozpočet projektu, príloha </w:t>
      </w:r>
      <w:r w:rsidR="00F947C9">
        <w:rPr>
          <w:rFonts w:ascii="Arial" w:hAnsi="Arial" w:cs="Arial"/>
          <w:color w:val="000000" w:themeColor="text1"/>
          <w:sz w:val="19"/>
          <w:szCs w:val="19"/>
        </w:rPr>
        <w:t>R</w:t>
      </w:r>
      <w:r w:rsidRPr="00D96F1C">
        <w:rPr>
          <w:rFonts w:ascii="Arial" w:hAnsi="Arial" w:cs="Arial"/>
          <w:color w:val="000000" w:themeColor="text1"/>
          <w:sz w:val="19"/>
          <w:szCs w:val="19"/>
        </w:rPr>
        <w:t>ozpočet projektu.</w:t>
      </w:r>
    </w:p>
    <w:p w14:paraId="6E6A31CE" w14:textId="77777777" w:rsidR="00003EAE" w:rsidRPr="00D96F1C" w:rsidRDefault="00003EAE" w:rsidP="005A7C9C">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D96F1C">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7B05B15B" w14:textId="77777777" w:rsidR="00003EAE" w:rsidRPr="00D96F1C" w:rsidRDefault="00003EAE" w:rsidP="005A7C9C">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D96F1C">
        <w:rPr>
          <w:rFonts w:ascii="Arial" w:eastAsiaTheme="minorHAnsi" w:hAnsi="Arial" w:cs="Arial"/>
          <w:color w:val="000000" w:themeColor="text1"/>
          <w:sz w:val="19"/>
          <w:szCs w:val="19"/>
          <w:bdr w:val="none" w:sz="0" w:space="0" w:color="auto"/>
          <w:lang w:val="sk-SK"/>
        </w:rPr>
        <w:t>Pri vyhodnotení tohto kritéria sumarizuje výsledky z hodnotenia kritéria 4.1 a 4.2 a identifikuje percentuálnu hodnotu vecne oprávnených výdavkov (po vyhodnotení kritérií 4.1 a 4.2) z finančnej hodnoty navrhovaných celkových výdavkov. Hodnotiteľ priradí príslušnú bodovú hodnotu (6,4,2,0) v zmysle popisu aplikácie hodnotiaceho kritéria.</w:t>
      </w:r>
    </w:p>
    <w:p w14:paraId="404F20C7" w14:textId="50FE8239" w:rsidR="00003EAE" w:rsidRDefault="00003EAE" w:rsidP="001A0F3D">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3F4E4630" w14:textId="77777777" w:rsidR="00171467" w:rsidRDefault="00171467" w:rsidP="001A0F3D">
      <w:pPr>
        <w:spacing w:before="120" w:after="120" w:line="288" w:lineRule="auto"/>
        <w:jc w:val="both"/>
        <w:rPr>
          <w:rFonts w:ascii="Arial" w:hAnsi="Arial" w:cs="Arial"/>
          <w:color w:val="000000" w:themeColor="text1"/>
          <w:sz w:val="19"/>
          <w:szCs w:val="19"/>
        </w:rPr>
      </w:pPr>
    </w:p>
    <w:p w14:paraId="38E77E5F" w14:textId="77777777" w:rsidR="00171467" w:rsidRDefault="00171467" w:rsidP="001A0F3D">
      <w:pPr>
        <w:spacing w:before="120" w:after="120" w:line="288" w:lineRule="auto"/>
        <w:jc w:val="both"/>
        <w:rPr>
          <w:rFonts w:ascii="Arial" w:hAnsi="Arial" w:cs="Arial"/>
          <w:color w:val="000000" w:themeColor="text1"/>
          <w:sz w:val="19"/>
          <w:szCs w:val="19"/>
        </w:rPr>
      </w:pPr>
    </w:p>
    <w:p w14:paraId="0443BFDE" w14:textId="77777777" w:rsidR="00E03680" w:rsidRDefault="00E03680" w:rsidP="001A0F3D">
      <w:pPr>
        <w:spacing w:before="120" w:after="120" w:line="288" w:lineRule="auto"/>
        <w:jc w:val="both"/>
        <w:rPr>
          <w:rFonts w:ascii="Arial" w:hAnsi="Arial" w:cs="Arial"/>
          <w:color w:val="000000" w:themeColor="text1"/>
          <w:sz w:val="19"/>
          <w:szCs w:val="19"/>
        </w:rPr>
      </w:pPr>
    </w:p>
    <w:p w14:paraId="362455E1" w14:textId="77777777" w:rsidR="00E03680" w:rsidRDefault="00E03680" w:rsidP="001A0F3D">
      <w:pPr>
        <w:spacing w:before="120" w:after="120" w:line="288" w:lineRule="auto"/>
        <w:jc w:val="both"/>
        <w:rPr>
          <w:rFonts w:ascii="Arial" w:hAnsi="Arial" w:cs="Arial"/>
          <w:color w:val="000000" w:themeColor="text1"/>
          <w:sz w:val="19"/>
          <w:szCs w:val="19"/>
        </w:rPr>
      </w:pPr>
    </w:p>
    <w:p w14:paraId="2AFF755A" w14:textId="77777777" w:rsidR="00E03680" w:rsidRDefault="00E03680" w:rsidP="001A0F3D">
      <w:pPr>
        <w:spacing w:before="120" w:after="120" w:line="288" w:lineRule="auto"/>
        <w:jc w:val="both"/>
        <w:rPr>
          <w:rFonts w:ascii="Arial" w:hAnsi="Arial" w:cs="Arial"/>
          <w:color w:val="000000" w:themeColor="text1"/>
          <w:sz w:val="19"/>
          <w:szCs w:val="19"/>
        </w:rPr>
      </w:pPr>
    </w:p>
    <w:p w14:paraId="2545C4A8" w14:textId="77777777" w:rsidR="00E03680" w:rsidRDefault="00E03680" w:rsidP="001A0F3D">
      <w:pPr>
        <w:spacing w:before="120" w:after="120" w:line="288" w:lineRule="auto"/>
        <w:jc w:val="both"/>
        <w:rPr>
          <w:rFonts w:ascii="Arial" w:hAnsi="Arial" w:cs="Arial"/>
          <w:color w:val="000000" w:themeColor="text1"/>
          <w:sz w:val="19"/>
          <w:szCs w:val="19"/>
        </w:rPr>
      </w:pPr>
    </w:p>
    <w:p w14:paraId="23E7E1AC" w14:textId="77777777" w:rsidR="00171467" w:rsidRDefault="00171467" w:rsidP="001A0F3D">
      <w:pPr>
        <w:spacing w:before="120" w:after="120" w:line="288" w:lineRule="auto"/>
        <w:jc w:val="both"/>
        <w:rPr>
          <w:rFonts w:ascii="Arial" w:hAnsi="Arial" w:cs="Arial"/>
          <w:color w:val="000000" w:themeColor="text1"/>
          <w:sz w:val="19"/>
          <w:szCs w:val="19"/>
        </w:rPr>
      </w:pPr>
    </w:p>
    <w:p w14:paraId="11C95130" w14:textId="77777777" w:rsidR="00171467" w:rsidRDefault="00171467" w:rsidP="001A0F3D">
      <w:pPr>
        <w:spacing w:before="120" w:after="120" w:line="288" w:lineRule="auto"/>
        <w:jc w:val="both"/>
        <w:rPr>
          <w:rFonts w:ascii="Arial" w:hAnsi="Arial" w:cs="Arial"/>
          <w:color w:val="000000" w:themeColor="text1"/>
          <w:sz w:val="19"/>
          <w:szCs w:val="19"/>
        </w:rPr>
      </w:pPr>
    </w:p>
    <w:p w14:paraId="733C5FC6" w14:textId="77777777" w:rsidR="00171467" w:rsidRDefault="00171467" w:rsidP="001A0F3D">
      <w:pPr>
        <w:spacing w:before="120" w:after="120" w:line="288" w:lineRule="auto"/>
        <w:jc w:val="both"/>
        <w:rPr>
          <w:rFonts w:ascii="Arial" w:hAnsi="Arial" w:cs="Arial"/>
          <w:color w:val="000000" w:themeColor="text1"/>
          <w:sz w:val="19"/>
          <w:szCs w:val="19"/>
        </w:rPr>
      </w:pPr>
    </w:p>
    <w:p w14:paraId="6E3317C0" w14:textId="77777777" w:rsidR="00171467" w:rsidRPr="00D96F1C" w:rsidRDefault="00171467" w:rsidP="001A0F3D">
      <w:pPr>
        <w:spacing w:before="120" w:after="120" w:line="288" w:lineRule="auto"/>
        <w:jc w:val="both"/>
        <w:rPr>
          <w:rFonts w:ascii="Arial" w:hAnsi="Arial" w:cs="Arial"/>
          <w:color w:val="000000" w:themeColor="text1"/>
          <w:sz w:val="19"/>
          <w:szCs w:val="19"/>
        </w:rPr>
      </w:pPr>
    </w:p>
    <w:tbl>
      <w:tblPr>
        <w:tblStyle w:val="TableGrid6"/>
        <w:tblW w:w="14992" w:type="dxa"/>
        <w:tblLayout w:type="fixed"/>
        <w:tblLook w:val="04A0" w:firstRow="1" w:lastRow="0" w:firstColumn="1" w:lastColumn="0" w:noHBand="0" w:noVBand="1"/>
      </w:tblPr>
      <w:tblGrid>
        <w:gridCol w:w="606"/>
        <w:gridCol w:w="2495"/>
        <w:gridCol w:w="3386"/>
        <w:gridCol w:w="1417"/>
        <w:gridCol w:w="1474"/>
        <w:gridCol w:w="5614"/>
      </w:tblGrid>
      <w:tr w:rsidR="00003EAE" w:rsidRPr="00D96F1C" w14:paraId="31B673D5" w14:textId="77777777" w:rsidTr="00171467">
        <w:trPr>
          <w:trHeight w:val="397"/>
        </w:trPr>
        <w:tc>
          <w:tcPr>
            <w:tcW w:w="606" w:type="dxa"/>
            <w:shd w:val="clear" w:color="auto" w:fill="DEEAF6" w:themeFill="accent1" w:themeFillTint="33"/>
            <w:vAlign w:val="center"/>
            <w:hideMark/>
          </w:tcPr>
          <w:p w14:paraId="36A959D8" w14:textId="77777777" w:rsidR="00003EAE" w:rsidRPr="00D96F1C" w:rsidRDefault="00003EAE" w:rsidP="000C0555">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lastRenderedPageBreak/>
              <w:t>P.č.</w:t>
            </w:r>
          </w:p>
        </w:tc>
        <w:tc>
          <w:tcPr>
            <w:tcW w:w="2495" w:type="dxa"/>
            <w:shd w:val="clear" w:color="auto" w:fill="DEEAF6" w:themeFill="accent1" w:themeFillTint="33"/>
            <w:vAlign w:val="center"/>
            <w:hideMark/>
          </w:tcPr>
          <w:p w14:paraId="19E88E5C" w14:textId="77777777" w:rsidR="00003EAE" w:rsidRPr="00D96F1C" w:rsidRDefault="00003EAE" w:rsidP="000C0555">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3386" w:type="dxa"/>
            <w:shd w:val="clear" w:color="auto" w:fill="DEEAF6" w:themeFill="accent1" w:themeFillTint="33"/>
            <w:vAlign w:val="center"/>
            <w:hideMark/>
          </w:tcPr>
          <w:p w14:paraId="09AA1F90" w14:textId="77777777" w:rsidR="00003EAE" w:rsidRPr="00D96F1C" w:rsidRDefault="00003EAE" w:rsidP="000C0555">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5E899D5E" w14:textId="77777777" w:rsidR="00003EAE" w:rsidRPr="00D96F1C" w:rsidRDefault="00003EAE" w:rsidP="000C0555">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606718FB" w14:textId="77777777" w:rsidR="00003EAE" w:rsidRPr="00D96F1C" w:rsidRDefault="00003EAE" w:rsidP="000C0555">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5614" w:type="dxa"/>
            <w:shd w:val="clear" w:color="auto" w:fill="DEEAF6" w:themeFill="accent1" w:themeFillTint="33"/>
            <w:vAlign w:val="center"/>
            <w:hideMark/>
          </w:tcPr>
          <w:p w14:paraId="6E363C5B" w14:textId="77777777" w:rsidR="00003EAE" w:rsidRPr="00D96F1C" w:rsidRDefault="00003EAE" w:rsidP="000C0555">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003EAE" w:rsidRPr="00D96F1C" w14:paraId="79794636" w14:textId="77777777" w:rsidTr="00171467">
        <w:trPr>
          <w:trHeight w:val="331"/>
        </w:trPr>
        <w:tc>
          <w:tcPr>
            <w:tcW w:w="606" w:type="dxa"/>
            <w:vMerge w:val="restart"/>
            <w:tcBorders>
              <w:top w:val="single" w:sz="4" w:space="0" w:color="auto"/>
              <w:left w:val="single" w:sz="4" w:space="0" w:color="auto"/>
              <w:right w:val="single" w:sz="4" w:space="0" w:color="auto"/>
            </w:tcBorders>
            <w:vAlign w:val="center"/>
          </w:tcPr>
          <w:p w14:paraId="3F868720" w14:textId="77777777" w:rsidR="00003EAE" w:rsidRPr="00D96F1C" w:rsidRDefault="00003EAE" w:rsidP="000C0555">
            <w:pPr>
              <w:spacing w:line="288" w:lineRule="auto"/>
              <w:rPr>
                <w:rFonts w:ascii="Arial" w:hAnsi="Arial" w:cs="Arial"/>
                <w:color w:val="000000" w:themeColor="text1"/>
                <w:sz w:val="19"/>
                <w:szCs w:val="19"/>
                <w:highlight w:val="yellow"/>
              </w:rPr>
            </w:pPr>
            <w:r w:rsidRPr="00D96F1C">
              <w:rPr>
                <w:rFonts w:ascii="Arial" w:hAnsi="Arial" w:cs="Arial"/>
                <w:color w:val="000000" w:themeColor="text1"/>
                <w:sz w:val="19"/>
                <w:szCs w:val="19"/>
              </w:rPr>
              <w:t>4.5</w:t>
            </w:r>
          </w:p>
        </w:tc>
        <w:tc>
          <w:tcPr>
            <w:tcW w:w="2495" w:type="dxa"/>
            <w:vMerge w:val="restart"/>
            <w:tcBorders>
              <w:top w:val="single" w:sz="4" w:space="0" w:color="auto"/>
              <w:left w:val="single" w:sz="4" w:space="0" w:color="auto"/>
              <w:right w:val="single" w:sz="4" w:space="0" w:color="auto"/>
            </w:tcBorders>
            <w:vAlign w:val="center"/>
          </w:tcPr>
          <w:p w14:paraId="26FA9AD0" w14:textId="77777777" w:rsidR="00003EAE" w:rsidRPr="00D96F1C" w:rsidRDefault="00003EAE" w:rsidP="000C0555">
            <w:pPr>
              <w:spacing w:line="288" w:lineRule="auto"/>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Štruktúra a správnosť rozpočtu</w:t>
            </w:r>
          </w:p>
        </w:tc>
        <w:tc>
          <w:tcPr>
            <w:tcW w:w="3386" w:type="dxa"/>
            <w:vMerge w:val="restart"/>
            <w:tcBorders>
              <w:top w:val="single" w:sz="4" w:space="0" w:color="auto"/>
              <w:left w:val="single" w:sz="4" w:space="0" w:color="auto"/>
              <w:right w:val="single" w:sz="4" w:space="0" w:color="auto"/>
            </w:tcBorders>
            <w:vAlign w:val="center"/>
          </w:tcPr>
          <w:p w14:paraId="7711DC46" w14:textId="77777777" w:rsidR="00003EAE" w:rsidRPr="00D96F1C" w:rsidRDefault="00003EAE" w:rsidP="00171467">
            <w:pPr>
              <w:spacing w:line="288" w:lineRule="auto"/>
              <w:jc w:val="both"/>
              <w:rPr>
                <w:rFonts w:ascii="Arial" w:eastAsia="Arial Unicode MS" w:hAnsi="Arial" w:cs="Arial"/>
                <w:color w:val="000000" w:themeColor="text1"/>
                <w:sz w:val="19"/>
                <w:szCs w:val="19"/>
                <w:u w:color="000000"/>
              </w:rPr>
            </w:pPr>
            <w:r w:rsidRPr="00F93B3F">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1417" w:type="dxa"/>
            <w:vMerge w:val="restart"/>
            <w:tcBorders>
              <w:top w:val="single" w:sz="4" w:space="0" w:color="auto"/>
              <w:left w:val="single" w:sz="4" w:space="0" w:color="auto"/>
              <w:right w:val="single" w:sz="4" w:space="0" w:color="auto"/>
            </w:tcBorders>
            <w:vAlign w:val="center"/>
          </w:tcPr>
          <w:p w14:paraId="033C6AE9" w14:textId="77777777" w:rsidR="00003EAE" w:rsidRPr="00D96F1C" w:rsidRDefault="00003EAE" w:rsidP="000C0555">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Bodové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3FDE1B53" w14:textId="77777777" w:rsidR="00003EAE" w:rsidRPr="00D96F1C" w:rsidRDefault="00003EAE" w:rsidP="000C0555">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4</w:t>
            </w:r>
          </w:p>
        </w:tc>
        <w:tc>
          <w:tcPr>
            <w:tcW w:w="5614" w:type="dxa"/>
            <w:tcBorders>
              <w:top w:val="single" w:sz="4" w:space="0" w:color="auto"/>
              <w:left w:val="single" w:sz="4" w:space="0" w:color="auto"/>
              <w:bottom w:val="single" w:sz="4" w:space="0" w:color="auto"/>
              <w:right w:val="single" w:sz="4" w:space="0" w:color="auto"/>
            </w:tcBorders>
            <w:vAlign w:val="center"/>
          </w:tcPr>
          <w:p w14:paraId="46CB1F36" w14:textId="77777777" w:rsidR="00003EAE" w:rsidRPr="00D96F1C" w:rsidRDefault="00003EAE" w:rsidP="00171467">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003EAE" w:rsidRPr="00D96F1C" w14:paraId="757AEFAF" w14:textId="77777777" w:rsidTr="00171467">
        <w:trPr>
          <w:trHeight w:val="452"/>
        </w:trPr>
        <w:tc>
          <w:tcPr>
            <w:tcW w:w="606" w:type="dxa"/>
            <w:vMerge/>
            <w:tcBorders>
              <w:left w:val="single" w:sz="4" w:space="0" w:color="auto"/>
              <w:right w:val="single" w:sz="4" w:space="0" w:color="auto"/>
            </w:tcBorders>
            <w:vAlign w:val="center"/>
          </w:tcPr>
          <w:p w14:paraId="3C877F87" w14:textId="77777777" w:rsidR="00003EAE" w:rsidRPr="00D96F1C" w:rsidRDefault="00003EAE" w:rsidP="000C0555">
            <w:pPr>
              <w:spacing w:line="288" w:lineRule="auto"/>
              <w:rPr>
                <w:rFonts w:ascii="Arial" w:hAnsi="Arial" w:cs="Arial"/>
                <w:color w:val="000000" w:themeColor="text1"/>
                <w:sz w:val="19"/>
                <w:szCs w:val="19"/>
                <w:highlight w:val="yellow"/>
              </w:rPr>
            </w:pPr>
          </w:p>
        </w:tc>
        <w:tc>
          <w:tcPr>
            <w:tcW w:w="2495" w:type="dxa"/>
            <w:vMerge/>
            <w:tcBorders>
              <w:left w:val="single" w:sz="4" w:space="0" w:color="auto"/>
              <w:right w:val="single" w:sz="4" w:space="0" w:color="auto"/>
            </w:tcBorders>
            <w:vAlign w:val="center"/>
          </w:tcPr>
          <w:p w14:paraId="353425E6" w14:textId="77777777" w:rsidR="00003EAE" w:rsidRPr="00D96F1C" w:rsidRDefault="00003EAE" w:rsidP="000C0555">
            <w:pPr>
              <w:spacing w:line="288" w:lineRule="auto"/>
              <w:rPr>
                <w:rFonts w:ascii="Arial" w:hAnsi="Arial" w:cs="Arial"/>
                <w:color w:val="000000" w:themeColor="text1"/>
                <w:sz w:val="19"/>
                <w:szCs w:val="19"/>
                <w:highlight w:val="yellow"/>
              </w:rPr>
            </w:pPr>
          </w:p>
        </w:tc>
        <w:tc>
          <w:tcPr>
            <w:tcW w:w="3386" w:type="dxa"/>
            <w:vMerge/>
            <w:tcBorders>
              <w:left w:val="single" w:sz="4" w:space="0" w:color="auto"/>
              <w:right w:val="single" w:sz="4" w:space="0" w:color="auto"/>
            </w:tcBorders>
            <w:vAlign w:val="center"/>
          </w:tcPr>
          <w:p w14:paraId="2C9EC9D0" w14:textId="77777777" w:rsidR="00003EAE" w:rsidRPr="00D96F1C" w:rsidRDefault="00003EAE" w:rsidP="000C0555">
            <w:pPr>
              <w:spacing w:line="288" w:lineRule="auto"/>
              <w:rPr>
                <w:rFonts w:ascii="Arial" w:eastAsia="Arial Unicode MS" w:hAnsi="Arial" w:cs="Arial"/>
                <w:color w:val="000000" w:themeColor="text1"/>
                <w:sz w:val="19"/>
                <w:szCs w:val="19"/>
                <w:u w:color="000000"/>
              </w:rPr>
            </w:pPr>
          </w:p>
        </w:tc>
        <w:tc>
          <w:tcPr>
            <w:tcW w:w="1417" w:type="dxa"/>
            <w:vMerge/>
            <w:tcBorders>
              <w:left w:val="single" w:sz="4" w:space="0" w:color="auto"/>
              <w:right w:val="single" w:sz="4" w:space="0" w:color="auto"/>
            </w:tcBorders>
            <w:vAlign w:val="center"/>
          </w:tcPr>
          <w:p w14:paraId="62B1018F" w14:textId="77777777" w:rsidR="00003EAE" w:rsidRPr="00D96F1C" w:rsidRDefault="00003EAE" w:rsidP="000C0555">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3B95B25A" w14:textId="77777777" w:rsidR="00003EAE" w:rsidRPr="00D96F1C" w:rsidRDefault="00003EAE" w:rsidP="000C0555">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2</w:t>
            </w:r>
          </w:p>
        </w:tc>
        <w:tc>
          <w:tcPr>
            <w:tcW w:w="5614" w:type="dxa"/>
            <w:tcBorders>
              <w:top w:val="single" w:sz="4" w:space="0" w:color="auto"/>
              <w:left w:val="single" w:sz="4" w:space="0" w:color="auto"/>
              <w:bottom w:val="single" w:sz="4" w:space="0" w:color="auto"/>
              <w:right w:val="single" w:sz="4" w:space="0" w:color="auto"/>
            </w:tcBorders>
            <w:vAlign w:val="center"/>
          </w:tcPr>
          <w:p w14:paraId="78E7F3A5" w14:textId="77777777" w:rsidR="00003EAE" w:rsidRPr="00D96F1C" w:rsidRDefault="00003EAE" w:rsidP="00171467">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003EAE" w:rsidRPr="00D96F1C" w14:paraId="5F2D1092" w14:textId="77777777" w:rsidTr="00171467">
        <w:trPr>
          <w:trHeight w:val="1671"/>
        </w:trPr>
        <w:tc>
          <w:tcPr>
            <w:tcW w:w="606" w:type="dxa"/>
            <w:vMerge/>
            <w:tcBorders>
              <w:left w:val="single" w:sz="4" w:space="0" w:color="auto"/>
              <w:bottom w:val="single" w:sz="4" w:space="0" w:color="auto"/>
              <w:right w:val="single" w:sz="4" w:space="0" w:color="auto"/>
            </w:tcBorders>
            <w:vAlign w:val="center"/>
          </w:tcPr>
          <w:p w14:paraId="0849F866" w14:textId="77777777" w:rsidR="00003EAE" w:rsidRPr="00D96F1C" w:rsidRDefault="00003EAE" w:rsidP="000C0555">
            <w:pPr>
              <w:spacing w:line="288" w:lineRule="auto"/>
              <w:rPr>
                <w:rFonts w:ascii="Arial" w:hAnsi="Arial" w:cs="Arial"/>
                <w:color w:val="000000" w:themeColor="text1"/>
                <w:sz w:val="19"/>
                <w:szCs w:val="19"/>
                <w:highlight w:val="yellow"/>
              </w:rPr>
            </w:pPr>
          </w:p>
        </w:tc>
        <w:tc>
          <w:tcPr>
            <w:tcW w:w="2495" w:type="dxa"/>
            <w:vMerge/>
            <w:tcBorders>
              <w:left w:val="single" w:sz="4" w:space="0" w:color="auto"/>
              <w:bottom w:val="single" w:sz="4" w:space="0" w:color="auto"/>
              <w:right w:val="single" w:sz="4" w:space="0" w:color="auto"/>
            </w:tcBorders>
            <w:vAlign w:val="center"/>
          </w:tcPr>
          <w:p w14:paraId="18CB2338" w14:textId="77777777" w:rsidR="00003EAE" w:rsidRPr="00D96F1C" w:rsidRDefault="00003EAE" w:rsidP="000C0555">
            <w:pPr>
              <w:spacing w:line="288" w:lineRule="auto"/>
              <w:rPr>
                <w:rFonts w:ascii="Arial" w:hAnsi="Arial" w:cs="Arial"/>
                <w:color w:val="000000" w:themeColor="text1"/>
                <w:sz w:val="19"/>
                <w:szCs w:val="19"/>
                <w:highlight w:val="yellow"/>
              </w:rPr>
            </w:pPr>
          </w:p>
        </w:tc>
        <w:tc>
          <w:tcPr>
            <w:tcW w:w="3386" w:type="dxa"/>
            <w:vMerge/>
            <w:tcBorders>
              <w:left w:val="single" w:sz="4" w:space="0" w:color="auto"/>
              <w:bottom w:val="single" w:sz="4" w:space="0" w:color="auto"/>
              <w:right w:val="single" w:sz="4" w:space="0" w:color="auto"/>
            </w:tcBorders>
            <w:vAlign w:val="center"/>
          </w:tcPr>
          <w:p w14:paraId="4412DDBB" w14:textId="77777777" w:rsidR="00003EAE" w:rsidRPr="00D96F1C" w:rsidRDefault="00003EAE" w:rsidP="000C0555">
            <w:pPr>
              <w:spacing w:line="288" w:lineRule="auto"/>
              <w:rPr>
                <w:rFonts w:ascii="Arial" w:eastAsia="Arial Unicode MS" w:hAnsi="Arial" w:cs="Arial"/>
                <w:color w:val="000000" w:themeColor="text1"/>
                <w:sz w:val="19"/>
                <w:szCs w:val="19"/>
                <w:u w:color="000000"/>
              </w:rPr>
            </w:pPr>
          </w:p>
        </w:tc>
        <w:tc>
          <w:tcPr>
            <w:tcW w:w="1417" w:type="dxa"/>
            <w:vMerge/>
            <w:tcBorders>
              <w:left w:val="single" w:sz="4" w:space="0" w:color="auto"/>
              <w:bottom w:val="single" w:sz="4" w:space="0" w:color="auto"/>
              <w:right w:val="single" w:sz="4" w:space="0" w:color="auto"/>
            </w:tcBorders>
            <w:vAlign w:val="center"/>
          </w:tcPr>
          <w:p w14:paraId="22D1263A" w14:textId="77777777" w:rsidR="00003EAE" w:rsidRPr="00D96F1C" w:rsidRDefault="00003EAE" w:rsidP="000C0555">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4CB44A00" w14:textId="77777777" w:rsidR="00003EAE" w:rsidRPr="00D96F1C" w:rsidRDefault="00003EAE" w:rsidP="000C0555">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0</w:t>
            </w:r>
          </w:p>
        </w:tc>
        <w:tc>
          <w:tcPr>
            <w:tcW w:w="5614" w:type="dxa"/>
            <w:tcBorders>
              <w:top w:val="single" w:sz="4" w:space="0" w:color="auto"/>
              <w:left w:val="single" w:sz="4" w:space="0" w:color="auto"/>
              <w:bottom w:val="single" w:sz="4" w:space="0" w:color="auto"/>
              <w:right w:val="single" w:sz="4" w:space="0" w:color="auto"/>
            </w:tcBorders>
            <w:vAlign w:val="center"/>
          </w:tcPr>
          <w:p w14:paraId="3B87AE0E" w14:textId="77777777" w:rsidR="00003EAE" w:rsidRPr="00D96F1C" w:rsidRDefault="00003EAE" w:rsidP="00171467">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spôsobujú odchýlku 5% a viac z výšky celkového navrhovaného rozpočtu.</w:t>
            </w:r>
          </w:p>
        </w:tc>
      </w:tr>
    </w:tbl>
    <w:p w14:paraId="11EF397E" w14:textId="2F6B332F" w:rsidR="00003EAE" w:rsidRPr="003C6DE1" w:rsidRDefault="00003EAE" w:rsidP="005A7C9C">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príloha </w:t>
      </w:r>
      <w:r w:rsidR="00F947C9">
        <w:rPr>
          <w:rFonts w:ascii="Arial" w:hAnsi="Arial" w:cs="Arial"/>
          <w:color w:val="000000" w:themeColor="text1"/>
          <w:sz w:val="19"/>
          <w:szCs w:val="19"/>
        </w:rPr>
        <w:t>R</w:t>
      </w:r>
      <w:r w:rsidRPr="003C6DE1">
        <w:rPr>
          <w:rFonts w:ascii="Arial" w:hAnsi="Arial" w:cs="Arial"/>
          <w:color w:val="000000" w:themeColor="text1"/>
          <w:sz w:val="19"/>
          <w:szCs w:val="19"/>
        </w:rPr>
        <w:t>ozpočet projektu.</w:t>
      </w:r>
    </w:p>
    <w:p w14:paraId="217D5E55" w14:textId="5CF4C15C" w:rsidR="00003EAE" w:rsidRPr="003C6DE1" w:rsidRDefault="00003EAE" w:rsidP="005A7C9C">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 správnosť, jednoznačnosť, matematickú správnosť </w:t>
      </w:r>
      <w:r w:rsidRPr="006C1A8F">
        <w:rPr>
          <w:rFonts w:ascii="Arial" w:eastAsiaTheme="minorHAnsi" w:hAnsi="Arial" w:cs="Arial"/>
          <w:color w:val="000000" w:themeColor="text1"/>
          <w:sz w:val="19"/>
          <w:szCs w:val="19"/>
          <w:bdr w:val="none" w:sz="0" w:space="0" w:color="auto"/>
          <w:lang w:val="sk-SK"/>
        </w:rPr>
        <w:t>rozpočtu a</w:t>
      </w:r>
      <w:r w:rsidR="009A0377" w:rsidRPr="006C1A8F">
        <w:rPr>
          <w:rFonts w:ascii="Arial" w:eastAsiaTheme="minorHAnsi" w:hAnsi="Arial" w:cs="Arial"/>
          <w:color w:val="000000" w:themeColor="text1"/>
          <w:sz w:val="19"/>
          <w:szCs w:val="19"/>
          <w:bdr w:val="none" w:sz="0" w:space="0" w:color="auto"/>
          <w:lang w:val="sk-SK"/>
        </w:rPr>
        <w:t> </w:t>
      </w:r>
      <w:r w:rsidRPr="006C1A8F">
        <w:rPr>
          <w:rFonts w:ascii="Arial" w:eastAsiaTheme="minorHAnsi" w:hAnsi="Arial" w:cs="Arial"/>
          <w:color w:val="000000" w:themeColor="text1"/>
          <w:sz w:val="19"/>
          <w:szCs w:val="19"/>
          <w:bdr w:val="none" w:sz="0" w:space="0" w:color="auto"/>
          <w:lang w:val="sk-SK"/>
        </w:rPr>
        <w:t>podrobného</w:t>
      </w:r>
      <w:r w:rsidR="009A0377" w:rsidRPr="006C1A8F">
        <w:rPr>
          <w:rFonts w:ascii="Arial" w:eastAsiaTheme="minorHAnsi" w:hAnsi="Arial" w:cs="Arial"/>
          <w:color w:val="000000" w:themeColor="text1"/>
          <w:sz w:val="19"/>
          <w:szCs w:val="19"/>
          <w:bdr w:val="none" w:sz="0" w:space="0" w:color="auto"/>
          <w:lang w:val="sk-SK"/>
        </w:rPr>
        <w:t xml:space="preserve"> položkového</w:t>
      </w:r>
      <w:r w:rsidRPr="006C1A8F">
        <w:rPr>
          <w:rFonts w:ascii="Arial" w:eastAsiaTheme="minorHAnsi" w:hAnsi="Arial" w:cs="Arial"/>
          <w:color w:val="000000" w:themeColor="text1"/>
          <w:sz w:val="19"/>
          <w:szCs w:val="19"/>
          <w:bdr w:val="none" w:sz="0" w:space="0" w:color="auto"/>
          <w:lang w:val="sk-SK"/>
        </w:rPr>
        <w:t xml:space="preserve"> rozpočtu projektu. Jednotlivé položky</w:t>
      </w:r>
      <w:r w:rsidRPr="003C6DE1">
        <w:rPr>
          <w:rFonts w:ascii="Arial" w:eastAsiaTheme="minorHAnsi" w:hAnsi="Arial" w:cs="Arial"/>
          <w:color w:val="000000" w:themeColor="text1"/>
          <w:sz w:val="19"/>
          <w:szCs w:val="19"/>
          <w:bdr w:val="none" w:sz="0" w:space="0" w:color="auto"/>
          <w:lang w:val="sk-SK"/>
        </w:rPr>
        <w:t xml:space="preserve"> rozpočtu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w:t>
      </w:r>
      <w:r w:rsidR="009A0377">
        <w:rPr>
          <w:rFonts w:ascii="Arial" w:eastAsiaTheme="minorHAnsi" w:hAnsi="Arial" w:cs="Arial"/>
          <w:color w:val="000000" w:themeColor="text1"/>
          <w:sz w:val="19"/>
          <w:szCs w:val="19"/>
          <w:bdr w:val="none" w:sz="0" w:space="0" w:color="auto"/>
          <w:lang w:val="sk-SK"/>
        </w:rPr>
        <w:t>k skupinám oprávnených výdavkov.</w:t>
      </w:r>
      <w:r w:rsidRPr="003C6DE1">
        <w:rPr>
          <w:rFonts w:ascii="Arial" w:eastAsiaTheme="minorHAnsi" w:hAnsi="Arial" w:cs="Arial"/>
          <w:color w:val="000000" w:themeColor="text1"/>
          <w:sz w:val="19"/>
          <w:szCs w:val="19"/>
          <w:bdr w:val="none" w:sz="0" w:space="0" w:color="auto"/>
          <w:lang w:val="sk-SK"/>
        </w:rPr>
        <w:t xml:space="preserve"> Hodnotiteľ priradí príslušnú bodovú hodnotu (4,2,0) v zmysle popisu aplikácie hodnotiaceho kritéria.</w:t>
      </w:r>
    </w:p>
    <w:p w14:paraId="7633E663" w14:textId="5A330323" w:rsidR="00D8637B" w:rsidRPr="00822EA2" w:rsidRDefault="00003EAE" w:rsidP="00822EA2">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sectPr w:rsidR="00D8637B" w:rsidRPr="00822EA2" w:rsidSect="00067267">
      <w:headerReference w:type="even" r:id="rId8"/>
      <w:headerReference w:type="default" r:id="rId9"/>
      <w:footerReference w:type="even" r:id="rId10"/>
      <w:footerReference w:type="default" r:id="rId11"/>
      <w:headerReference w:type="first" r:id="rId12"/>
      <w:footerReference w:type="first" r:id="rId13"/>
      <w:pgSz w:w="16838" w:h="11906" w:orient="landscape"/>
      <w:pgMar w:top="1304" w:right="964" w:bottom="851" w:left="964" w:header="709" w:footer="51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1B816C" w14:textId="77777777" w:rsidR="00D95815" w:rsidRDefault="00D95815" w:rsidP="006447D5">
      <w:pPr>
        <w:spacing w:after="0" w:line="240" w:lineRule="auto"/>
      </w:pPr>
      <w:r>
        <w:separator/>
      </w:r>
    </w:p>
  </w:endnote>
  <w:endnote w:type="continuationSeparator" w:id="0">
    <w:p w14:paraId="394E7E02" w14:textId="77777777" w:rsidR="00D95815" w:rsidRDefault="00D95815"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FrankGotItcSCTEEBooCon">
    <w:panose1 w:val="00000000000000000000"/>
    <w:charset w:val="00"/>
    <w:family w:val="swiss"/>
    <w:notTrueType/>
    <w:pitch w:val="default"/>
    <w:sig w:usb0="00000003" w:usb1="00000000" w:usb2="00000000" w:usb3="00000000" w:csb0="00000001" w:csb1="00000000"/>
  </w:font>
  <w:font w:name="Trebuchet MS">
    <w:altName w:val="﷽﷽﷽﷽﷽﷽﷽﷽t MS"/>
    <w:panose1 w:val="020B0603020202020204"/>
    <w:charset w:val="EE"/>
    <w:family w:val="swiss"/>
    <w:pitch w:val="variable"/>
    <w:sig w:usb0="00000687" w:usb1="00000000" w:usb2="00000000" w:usb3="00000000" w:csb0="0000009F" w:csb1="00000000"/>
  </w:font>
  <w:font w:name="Helvetica Neue Light">
    <w:charset w:val="00"/>
    <w:family w:val="auto"/>
    <w:pitch w:val="variable"/>
    <w:sig w:usb0="A00002FF" w:usb1="5000205B" w:usb2="00000002" w:usb3="00000000" w:csb0="00000007"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DCA0F4" w14:textId="77777777" w:rsidR="00E97762" w:rsidRDefault="00E97762">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6391188"/>
      <w:docPartObj>
        <w:docPartGallery w:val="Page Numbers (Bottom of Page)"/>
        <w:docPartUnique/>
      </w:docPartObj>
    </w:sdtPr>
    <w:sdtEndPr>
      <w:rPr>
        <w:noProof/>
      </w:rPr>
    </w:sdtEndPr>
    <w:sdtContent>
      <w:p w14:paraId="25FAFD45" w14:textId="16DC19DC" w:rsidR="00D95815" w:rsidRDefault="00D95815" w:rsidP="002E7BDF">
        <w:pPr>
          <w:pStyle w:val="Pta"/>
        </w:pPr>
        <w:r>
          <w:rPr>
            <w:rFonts w:ascii="Arial" w:hAnsi="Arial" w:cs="Arial"/>
            <w:sz w:val="16"/>
            <w:szCs w:val="16"/>
          </w:rPr>
          <w:t xml:space="preserve">Príručka pre odborných hodnotiteľov IROP, verzia </w:t>
        </w:r>
        <w:r w:rsidR="00FF6C18">
          <w:rPr>
            <w:rFonts w:ascii="Arial" w:hAnsi="Arial" w:cs="Arial"/>
            <w:sz w:val="16"/>
            <w:szCs w:val="16"/>
          </w:rPr>
          <w:t>12.</w:t>
        </w:r>
        <w:del w:id="0" w:author="OM1" w:date="2022-05-25T09:28:00Z">
          <w:r w:rsidR="00FF6C18" w:rsidDel="00982DC7">
            <w:rPr>
              <w:rFonts w:ascii="Arial" w:hAnsi="Arial" w:cs="Arial"/>
              <w:sz w:val="16"/>
              <w:szCs w:val="16"/>
            </w:rPr>
            <w:delText>0</w:delText>
          </w:r>
        </w:del>
        <w:ins w:id="1" w:author="OM1" w:date="2022-05-25T09:28:00Z">
          <w:r w:rsidR="00982DC7">
            <w:rPr>
              <w:rFonts w:ascii="Arial" w:hAnsi="Arial" w:cs="Arial"/>
              <w:sz w:val="16"/>
              <w:szCs w:val="16"/>
            </w:rPr>
            <w:t>1</w:t>
          </w:r>
        </w:ins>
        <w:bookmarkStart w:id="2" w:name="_GoBack"/>
        <w:bookmarkEnd w:id="2"/>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fldChar w:fldCharType="begin"/>
        </w:r>
        <w:r>
          <w:instrText xml:space="preserve"> PAGE   \* MERGEFORMAT </w:instrText>
        </w:r>
        <w:r>
          <w:fldChar w:fldCharType="separate"/>
        </w:r>
        <w:r w:rsidR="00982DC7">
          <w:rPr>
            <w:noProof/>
          </w:rPr>
          <w:t>2</w:t>
        </w:r>
        <w:r>
          <w:rPr>
            <w:noProof/>
          </w:rPr>
          <w:fldChar w:fldCharType="end"/>
        </w:r>
      </w:p>
    </w:sdtContent>
  </w:sdt>
  <w:p w14:paraId="5EA23281" w14:textId="77777777" w:rsidR="00D95815" w:rsidRDefault="00D95815">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CBF49" w14:textId="0B8BD68D" w:rsidR="00D95815" w:rsidRDefault="00D95815">
    <w:pPr>
      <w:pStyle w:val="Pta"/>
    </w:pPr>
    <w:r>
      <w:rPr>
        <w:rFonts w:ascii="Arial" w:hAnsi="Arial" w:cs="Arial"/>
        <w:sz w:val="16"/>
        <w:szCs w:val="16"/>
      </w:rPr>
      <w:t xml:space="preserve">Príručka pre odborných hodnotiteľov IROP, verzia </w:t>
    </w:r>
    <w:r w:rsidR="00FF6C18">
      <w:rPr>
        <w:rFonts w:ascii="Arial" w:hAnsi="Arial" w:cs="Arial"/>
        <w:sz w:val="16"/>
        <w:szCs w:val="16"/>
      </w:rPr>
      <w:t>12.</w:t>
    </w:r>
    <w:del w:id="3" w:author="OM1" w:date="2022-05-25T09:28:00Z">
      <w:r w:rsidR="00FF6C18" w:rsidDel="00982DC7">
        <w:rPr>
          <w:rFonts w:ascii="Arial" w:hAnsi="Arial" w:cs="Arial"/>
          <w:sz w:val="16"/>
          <w:szCs w:val="16"/>
        </w:rPr>
        <w:delText>0</w:delText>
      </w:r>
    </w:del>
    <w:ins w:id="4" w:author="OM1" w:date="2022-05-25T09:28:00Z">
      <w:r w:rsidR="00982DC7">
        <w:rPr>
          <w:rFonts w:ascii="Arial" w:hAnsi="Arial" w:cs="Arial"/>
          <w:sz w:val="16"/>
          <w:szCs w:val="16"/>
        </w:rPr>
        <w:t>1</w:t>
      </w:r>
    </w:ins>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A11FED" w14:textId="77777777" w:rsidR="00D95815" w:rsidRDefault="00D95815" w:rsidP="006447D5">
      <w:pPr>
        <w:spacing w:after="0" w:line="240" w:lineRule="auto"/>
      </w:pPr>
      <w:r>
        <w:separator/>
      </w:r>
    </w:p>
  </w:footnote>
  <w:footnote w:type="continuationSeparator" w:id="0">
    <w:p w14:paraId="3624175D" w14:textId="77777777" w:rsidR="00D95815" w:rsidRDefault="00D95815" w:rsidP="006447D5">
      <w:pPr>
        <w:spacing w:after="0" w:line="240" w:lineRule="auto"/>
      </w:pPr>
      <w:r>
        <w:continuationSeparator/>
      </w:r>
    </w:p>
  </w:footnote>
  <w:footnote w:id="1">
    <w:p w14:paraId="6B382BF1" w14:textId="77777777" w:rsidR="00DE3B76" w:rsidRPr="00825CEF" w:rsidRDefault="00DE3B76" w:rsidP="00DE3B76">
      <w:pPr>
        <w:pStyle w:val="Textpoznmkypodiarou"/>
        <w:rPr>
          <w:rFonts w:ascii="Arial" w:hAnsi="Arial" w:cs="Arial"/>
          <w:sz w:val="16"/>
          <w:szCs w:val="16"/>
        </w:rPr>
      </w:pPr>
      <w:r>
        <w:rPr>
          <w:rStyle w:val="Odkaznapoznmkupodiarou"/>
        </w:rPr>
        <w:footnoteRef/>
      </w:r>
      <w:r>
        <w:t xml:space="preserve"> </w:t>
      </w:r>
      <w:r w:rsidRPr="004245EB">
        <w:rPr>
          <w:rFonts w:ascii="Arial" w:hAnsi="Arial" w:cs="Arial"/>
          <w:sz w:val="16"/>
          <w:szCs w:val="16"/>
        </w:rPr>
        <w:t>Zákon, ktorým sa mení a dopĺňa zákon č. 292/2014 Z. z. o príspevku poskytovanom z európskych štrukturálnych a investičných fondov a o zmene a doplnení niektorých zákonov v znení neskorších predpisov a ktorým sa mení a dopĺňa zákon č. 280/2017 Z. z. o poskytovaní podpory a dotácie v pôdohospodárstve a rozvoji vidieka a o zmene zákona č. 292/2014 Z. z. o príspevku poskytovanom z európskych štrukturálnych a investičných fondov a o zmene a doplnení niektorých zákonov v znení neskorších predpisov v znení zákona č. 113/2018 Z. z. (ďalej len „zmena zákona o EŠIF“)</w:t>
      </w:r>
      <w:r>
        <w:rPr>
          <w:rFonts w:ascii="Arial" w:hAnsi="Arial" w:cs="Arial"/>
          <w:sz w:val="16"/>
          <w:szCs w:val="16"/>
        </w:rPr>
        <w:t xml:space="preserve">. </w:t>
      </w:r>
      <w:r w:rsidRPr="00335918">
        <w:rPr>
          <w:rFonts w:ascii="Arial" w:hAnsi="Arial"/>
          <w:sz w:val="19"/>
          <w:szCs w:val="24"/>
        </w:rPr>
        <w:t xml:space="preserve"> </w:t>
      </w:r>
      <w:r>
        <w:rPr>
          <w:rFonts w:ascii="Arial" w:hAnsi="Arial" w:cs="Arial"/>
          <w:sz w:val="16"/>
          <w:szCs w:val="16"/>
        </w:rPr>
        <w:t>Dátum nadobudnutia účinnosti zmeny zákona o EŠIF  je 1. júla 2019. Príloha platí pre výzvy vyhlásené po 1.7.2019</w:t>
      </w:r>
      <w:r w:rsidRPr="00C67A7A">
        <w:rPr>
          <w:rFonts w:ascii="Arial" w:hAnsi="Arial" w:cs="Arial"/>
          <w:sz w:val="16"/>
          <w:szCs w:val="16"/>
        </w:rPr>
        <w:t>..</w:t>
      </w:r>
    </w:p>
  </w:footnote>
  <w:footnote w:id="2">
    <w:p w14:paraId="4ABE2F99" w14:textId="04B8C9F6" w:rsidR="00D95815" w:rsidRDefault="00D95815">
      <w:pPr>
        <w:pStyle w:val="Textpoznmkypodiarou"/>
      </w:pPr>
      <w:r>
        <w:rPr>
          <w:rStyle w:val="Odkaznapoznmkupodiarou"/>
        </w:rPr>
        <w:footnoteRef/>
      </w:r>
      <w:r>
        <w:t xml:space="preserve"> </w:t>
      </w:r>
      <w:r>
        <w:rPr>
          <w:rStyle w:val="Odkaznapoznmkupodiarou"/>
        </w:rPr>
        <w:footnoteRef/>
      </w:r>
      <w:r>
        <w:t xml:space="preserve"> Platným znením je </w:t>
      </w:r>
      <w:r w:rsidRPr="0084607A">
        <w:t xml:space="preserve">zákonom č. 61/2015 Z.z. o odbornom vzdelávaní a príprave a o zmene a doplnení niektorých zákonov </w:t>
      </w:r>
      <w:r>
        <w:t>v znení neskorších predpisov</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8CEF5" w14:textId="77777777" w:rsidR="00E97762" w:rsidRDefault="00E97762">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BF51DB" w14:textId="77777777" w:rsidR="00E97762" w:rsidRDefault="00E97762">
    <w:pPr>
      <w:pStyle w:val="Hlavik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34438B" w14:textId="1CD82ADB" w:rsidR="00454881" w:rsidRDefault="00454881" w:rsidP="00454881">
    <w:pPr>
      <w:pStyle w:val="Hlavika"/>
      <w:tabs>
        <w:tab w:val="left" w:pos="708"/>
      </w:tabs>
      <w:jc w:val="center"/>
    </w:pPr>
    <w:r>
      <w:rPr>
        <w:noProof/>
        <w:lang w:eastAsia="sk-SK"/>
      </w:rPr>
      <w:drawing>
        <wp:anchor distT="0" distB="0" distL="114300" distR="114300" simplePos="0" relativeHeight="251659264" behindDoc="1" locked="0" layoutInCell="1" allowOverlap="1" wp14:anchorId="41FF715B" wp14:editId="0A98A3FF">
          <wp:simplePos x="0" y="0"/>
          <wp:positionH relativeFrom="column">
            <wp:posOffset>7612380</wp:posOffset>
          </wp:positionH>
          <wp:positionV relativeFrom="paragraph">
            <wp:posOffset>5080</wp:posOffset>
          </wp:positionV>
          <wp:extent cx="1734185" cy="533400"/>
          <wp:effectExtent l="0" t="0" r="0" b="0"/>
          <wp:wrapTight wrapText="bothSides">
            <wp:wrapPolygon edited="0">
              <wp:start x="0" y="0"/>
              <wp:lineTo x="0" y="20829"/>
              <wp:lineTo x="21355" y="20829"/>
              <wp:lineTo x="21355" y="0"/>
              <wp:lineTo x="0" y="0"/>
            </wp:wrapPolygon>
          </wp:wrapTight>
          <wp:docPr id="7" name="Obrázok 7"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descr="http://www.euroregion-tatry.eu/_pliki/flaga_UE+unia_europejska_EFRR_z_lewej_SK%20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4185" cy="53340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60288" behindDoc="1" locked="0" layoutInCell="1" allowOverlap="1" wp14:anchorId="7FAC8267" wp14:editId="001F48D2">
          <wp:simplePos x="0" y="0"/>
          <wp:positionH relativeFrom="column">
            <wp:posOffset>-43180</wp:posOffset>
          </wp:positionH>
          <wp:positionV relativeFrom="paragraph">
            <wp:posOffset>-59690</wp:posOffset>
          </wp:positionV>
          <wp:extent cx="800100" cy="695325"/>
          <wp:effectExtent l="0" t="0" r="0" b="9525"/>
          <wp:wrapTight wrapText="bothSides">
            <wp:wrapPolygon edited="0">
              <wp:start x="2571" y="0"/>
              <wp:lineTo x="2571" y="9468"/>
              <wp:lineTo x="0" y="15386"/>
              <wp:lineTo x="0" y="17162"/>
              <wp:lineTo x="1029" y="19529"/>
              <wp:lineTo x="4114" y="21304"/>
              <wp:lineTo x="5143" y="21304"/>
              <wp:lineTo x="15943" y="21304"/>
              <wp:lineTo x="20057" y="19529"/>
              <wp:lineTo x="21086" y="17753"/>
              <wp:lineTo x="21086" y="15386"/>
              <wp:lineTo x="18514" y="9468"/>
              <wp:lineTo x="18000" y="0"/>
              <wp:lineTo x="2571" y="0"/>
            </wp:wrapPolygon>
          </wp:wrapTight>
          <wp:docPr id="8" name="Obrázok 8"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descr="logo IROP 2014-2020_verzia 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0100" cy="69532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inline distT="0" distB="0" distL="0" distR="0" wp14:anchorId="18139B29" wp14:editId="395BFF00">
          <wp:extent cx="2403475" cy="637540"/>
          <wp:effectExtent l="0" t="0" r="0" b="0"/>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03475" cy="6375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725000"/>
    <w:multiLevelType w:val="hybridMultilevel"/>
    <w:tmpl w:val="48D6C13C"/>
    <w:lvl w:ilvl="0" w:tplc="1F6E4746">
      <w:start w:val="7"/>
      <w:numFmt w:val="bullet"/>
      <w:lvlText w:val="-"/>
      <w:lvlJc w:val="left"/>
      <w:pPr>
        <w:ind w:left="720" w:hanging="360"/>
      </w:pPr>
      <w:rPr>
        <w:rFonts w:ascii="Arial" w:eastAsia="Arial Unicode MS" w:hAnsi="Arial" w:cs="Arial" w:hint="default"/>
      </w:rPr>
    </w:lvl>
    <w:lvl w:ilvl="1" w:tplc="75802F70">
      <w:numFmt w:val="bullet"/>
      <w:lvlText w:val="-"/>
      <w:lvlJc w:val="left"/>
      <w:pPr>
        <w:ind w:left="1440" w:hanging="360"/>
      </w:pPr>
      <w:rPr>
        <w:rFonts w:ascii="Times New Roman" w:hAnsi="Times New Roman" w:cs="Times New Roman" w:hint="default"/>
        <w:color w:val="000000"/>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B6C29E3"/>
    <w:multiLevelType w:val="hybridMultilevel"/>
    <w:tmpl w:val="588C7CE2"/>
    <w:lvl w:ilvl="0" w:tplc="3300F5D2">
      <w:numFmt w:val="bullet"/>
      <w:lvlText w:val="•"/>
      <w:lvlJc w:val="left"/>
      <w:pPr>
        <w:ind w:left="2073" w:hanging="360"/>
      </w:pPr>
      <w:rPr>
        <w:rFonts w:ascii="Arial" w:eastAsiaTheme="majorEastAsia" w:hAnsi="Arial" w:cs="Arial" w:hint="default"/>
      </w:rPr>
    </w:lvl>
    <w:lvl w:ilvl="1" w:tplc="041B0003" w:tentative="1">
      <w:start w:val="1"/>
      <w:numFmt w:val="bullet"/>
      <w:lvlText w:val="o"/>
      <w:lvlJc w:val="left"/>
      <w:pPr>
        <w:ind w:left="2793" w:hanging="360"/>
      </w:pPr>
      <w:rPr>
        <w:rFonts w:ascii="Courier New" w:hAnsi="Courier New" w:cs="Courier New" w:hint="default"/>
      </w:rPr>
    </w:lvl>
    <w:lvl w:ilvl="2" w:tplc="041B0005" w:tentative="1">
      <w:start w:val="1"/>
      <w:numFmt w:val="bullet"/>
      <w:lvlText w:val=""/>
      <w:lvlJc w:val="left"/>
      <w:pPr>
        <w:ind w:left="3513" w:hanging="360"/>
      </w:pPr>
      <w:rPr>
        <w:rFonts w:ascii="Wingdings" w:hAnsi="Wingdings" w:hint="default"/>
      </w:rPr>
    </w:lvl>
    <w:lvl w:ilvl="3" w:tplc="041B0001" w:tentative="1">
      <w:start w:val="1"/>
      <w:numFmt w:val="bullet"/>
      <w:lvlText w:val=""/>
      <w:lvlJc w:val="left"/>
      <w:pPr>
        <w:ind w:left="4233" w:hanging="360"/>
      </w:pPr>
      <w:rPr>
        <w:rFonts w:ascii="Symbol" w:hAnsi="Symbol" w:hint="default"/>
      </w:rPr>
    </w:lvl>
    <w:lvl w:ilvl="4" w:tplc="041B0003" w:tentative="1">
      <w:start w:val="1"/>
      <w:numFmt w:val="bullet"/>
      <w:lvlText w:val="o"/>
      <w:lvlJc w:val="left"/>
      <w:pPr>
        <w:ind w:left="4953" w:hanging="360"/>
      </w:pPr>
      <w:rPr>
        <w:rFonts w:ascii="Courier New" w:hAnsi="Courier New" w:cs="Courier New" w:hint="default"/>
      </w:rPr>
    </w:lvl>
    <w:lvl w:ilvl="5" w:tplc="041B0005" w:tentative="1">
      <w:start w:val="1"/>
      <w:numFmt w:val="bullet"/>
      <w:lvlText w:val=""/>
      <w:lvlJc w:val="left"/>
      <w:pPr>
        <w:ind w:left="5673" w:hanging="360"/>
      </w:pPr>
      <w:rPr>
        <w:rFonts w:ascii="Wingdings" w:hAnsi="Wingdings" w:hint="default"/>
      </w:rPr>
    </w:lvl>
    <w:lvl w:ilvl="6" w:tplc="041B0001" w:tentative="1">
      <w:start w:val="1"/>
      <w:numFmt w:val="bullet"/>
      <w:lvlText w:val=""/>
      <w:lvlJc w:val="left"/>
      <w:pPr>
        <w:ind w:left="6393" w:hanging="360"/>
      </w:pPr>
      <w:rPr>
        <w:rFonts w:ascii="Symbol" w:hAnsi="Symbol" w:hint="default"/>
      </w:rPr>
    </w:lvl>
    <w:lvl w:ilvl="7" w:tplc="041B0003" w:tentative="1">
      <w:start w:val="1"/>
      <w:numFmt w:val="bullet"/>
      <w:lvlText w:val="o"/>
      <w:lvlJc w:val="left"/>
      <w:pPr>
        <w:ind w:left="7113" w:hanging="360"/>
      </w:pPr>
      <w:rPr>
        <w:rFonts w:ascii="Courier New" w:hAnsi="Courier New" w:cs="Courier New" w:hint="default"/>
      </w:rPr>
    </w:lvl>
    <w:lvl w:ilvl="8" w:tplc="041B0005" w:tentative="1">
      <w:start w:val="1"/>
      <w:numFmt w:val="bullet"/>
      <w:lvlText w:val=""/>
      <w:lvlJc w:val="left"/>
      <w:pPr>
        <w:ind w:left="7833" w:hanging="360"/>
      </w:pPr>
      <w:rPr>
        <w:rFonts w:ascii="Wingdings" w:hAnsi="Wingdings" w:hint="default"/>
      </w:rPr>
    </w:lvl>
  </w:abstractNum>
  <w:abstractNum w:abstractNumId="2" w15:restartNumberingAfterBreak="0">
    <w:nsid w:val="1B717140"/>
    <w:multiLevelType w:val="hybridMultilevel"/>
    <w:tmpl w:val="EA4855AE"/>
    <w:lvl w:ilvl="0" w:tplc="75802F70">
      <w:numFmt w:val="bullet"/>
      <w:lvlText w:val="-"/>
      <w:lvlJc w:val="left"/>
      <w:pPr>
        <w:ind w:left="720" w:hanging="360"/>
      </w:pPr>
      <w:rPr>
        <w:rFonts w:ascii="Times New Roman" w:hAnsi="Times New Roman" w:cs="Times New Roman" w:hint="default"/>
        <w:color w:val="000000"/>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2C14B95"/>
    <w:multiLevelType w:val="hybridMultilevel"/>
    <w:tmpl w:val="9B72E080"/>
    <w:lvl w:ilvl="0" w:tplc="3300F5D2">
      <w:numFmt w:val="bullet"/>
      <w:lvlText w:val="•"/>
      <w:lvlJc w:val="left"/>
      <w:pPr>
        <w:ind w:left="2073" w:hanging="360"/>
      </w:pPr>
      <w:rPr>
        <w:rFonts w:ascii="Arial" w:eastAsiaTheme="majorEastAsia" w:hAnsi="Arial" w:cs="Arial" w:hint="default"/>
      </w:rPr>
    </w:lvl>
    <w:lvl w:ilvl="1" w:tplc="041B0003" w:tentative="1">
      <w:start w:val="1"/>
      <w:numFmt w:val="bullet"/>
      <w:lvlText w:val="o"/>
      <w:lvlJc w:val="left"/>
      <w:pPr>
        <w:ind w:left="2793" w:hanging="360"/>
      </w:pPr>
      <w:rPr>
        <w:rFonts w:ascii="Courier New" w:hAnsi="Courier New" w:cs="Courier New" w:hint="default"/>
      </w:rPr>
    </w:lvl>
    <w:lvl w:ilvl="2" w:tplc="041B0005" w:tentative="1">
      <w:start w:val="1"/>
      <w:numFmt w:val="bullet"/>
      <w:lvlText w:val=""/>
      <w:lvlJc w:val="left"/>
      <w:pPr>
        <w:ind w:left="3513" w:hanging="360"/>
      </w:pPr>
      <w:rPr>
        <w:rFonts w:ascii="Wingdings" w:hAnsi="Wingdings" w:hint="default"/>
      </w:rPr>
    </w:lvl>
    <w:lvl w:ilvl="3" w:tplc="041B0001" w:tentative="1">
      <w:start w:val="1"/>
      <w:numFmt w:val="bullet"/>
      <w:lvlText w:val=""/>
      <w:lvlJc w:val="left"/>
      <w:pPr>
        <w:ind w:left="4233" w:hanging="360"/>
      </w:pPr>
      <w:rPr>
        <w:rFonts w:ascii="Symbol" w:hAnsi="Symbol" w:hint="default"/>
      </w:rPr>
    </w:lvl>
    <w:lvl w:ilvl="4" w:tplc="041B0003" w:tentative="1">
      <w:start w:val="1"/>
      <w:numFmt w:val="bullet"/>
      <w:lvlText w:val="o"/>
      <w:lvlJc w:val="left"/>
      <w:pPr>
        <w:ind w:left="4953" w:hanging="360"/>
      </w:pPr>
      <w:rPr>
        <w:rFonts w:ascii="Courier New" w:hAnsi="Courier New" w:cs="Courier New" w:hint="default"/>
      </w:rPr>
    </w:lvl>
    <w:lvl w:ilvl="5" w:tplc="041B0005" w:tentative="1">
      <w:start w:val="1"/>
      <w:numFmt w:val="bullet"/>
      <w:lvlText w:val=""/>
      <w:lvlJc w:val="left"/>
      <w:pPr>
        <w:ind w:left="5673" w:hanging="360"/>
      </w:pPr>
      <w:rPr>
        <w:rFonts w:ascii="Wingdings" w:hAnsi="Wingdings" w:hint="default"/>
      </w:rPr>
    </w:lvl>
    <w:lvl w:ilvl="6" w:tplc="041B0001" w:tentative="1">
      <w:start w:val="1"/>
      <w:numFmt w:val="bullet"/>
      <w:lvlText w:val=""/>
      <w:lvlJc w:val="left"/>
      <w:pPr>
        <w:ind w:left="6393" w:hanging="360"/>
      </w:pPr>
      <w:rPr>
        <w:rFonts w:ascii="Symbol" w:hAnsi="Symbol" w:hint="default"/>
      </w:rPr>
    </w:lvl>
    <w:lvl w:ilvl="7" w:tplc="041B0003" w:tentative="1">
      <w:start w:val="1"/>
      <w:numFmt w:val="bullet"/>
      <w:lvlText w:val="o"/>
      <w:lvlJc w:val="left"/>
      <w:pPr>
        <w:ind w:left="7113" w:hanging="360"/>
      </w:pPr>
      <w:rPr>
        <w:rFonts w:ascii="Courier New" w:hAnsi="Courier New" w:cs="Courier New" w:hint="default"/>
      </w:rPr>
    </w:lvl>
    <w:lvl w:ilvl="8" w:tplc="041B0005" w:tentative="1">
      <w:start w:val="1"/>
      <w:numFmt w:val="bullet"/>
      <w:lvlText w:val=""/>
      <w:lvlJc w:val="left"/>
      <w:pPr>
        <w:ind w:left="7833" w:hanging="360"/>
      </w:pPr>
      <w:rPr>
        <w:rFonts w:ascii="Wingdings" w:hAnsi="Wingdings" w:hint="default"/>
      </w:rPr>
    </w:lvl>
  </w:abstractNum>
  <w:abstractNum w:abstractNumId="6"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0" w15:restartNumberingAfterBreak="0">
    <w:nsid w:val="56C62740"/>
    <w:multiLevelType w:val="hybridMultilevel"/>
    <w:tmpl w:val="0E3EDF7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5E482D5E"/>
    <w:multiLevelType w:val="hybridMultilevel"/>
    <w:tmpl w:val="40046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69175577"/>
    <w:multiLevelType w:val="hybridMultilevel"/>
    <w:tmpl w:val="4B00A622"/>
    <w:lvl w:ilvl="0" w:tplc="3300F5D2">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712A33B3"/>
    <w:multiLevelType w:val="hybridMultilevel"/>
    <w:tmpl w:val="1736E588"/>
    <w:lvl w:ilvl="0" w:tplc="3300F5D2">
      <w:numFmt w:val="bullet"/>
      <w:lvlText w:val="•"/>
      <w:lvlJc w:val="left"/>
      <w:pPr>
        <w:ind w:left="2073" w:hanging="360"/>
      </w:pPr>
      <w:rPr>
        <w:rFonts w:ascii="Arial" w:eastAsiaTheme="majorEastAsia" w:hAnsi="Arial" w:cs="Arial" w:hint="default"/>
      </w:rPr>
    </w:lvl>
    <w:lvl w:ilvl="1" w:tplc="041B0003" w:tentative="1">
      <w:start w:val="1"/>
      <w:numFmt w:val="bullet"/>
      <w:lvlText w:val="o"/>
      <w:lvlJc w:val="left"/>
      <w:pPr>
        <w:ind w:left="2793" w:hanging="360"/>
      </w:pPr>
      <w:rPr>
        <w:rFonts w:ascii="Courier New" w:hAnsi="Courier New" w:cs="Courier New" w:hint="default"/>
      </w:rPr>
    </w:lvl>
    <w:lvl w:ilvl="2" w:tplc="041B0005" w:tentative="1">
      <w:start w:val="1"/>
      <w:numFmt w:val="bullet"/>
      <w:lvlText w:val=""/>
      <w:lvlJc w:val="left"/>
      <w:pPr>
        <w:ind w:left="3513" w:hanging="360"/>
      </w:pPr>
      <w:rPr>
        <w:rFonts w:ascii="Wingdings" w:hAnsi="Wingdings" w:hint="default"/>
      </w:rPr>
    </w:lvl>
    <w:lvl w:ilvl="3" w:tplc="041B0001" w:tentative="1">
      <w:start w:val="1"/>
      <w:numFmt w:val="bullet"/>
      <w:lvlText w:val=""/>
      <w:lvlJc w:val="left"/>
      <w:pPr>
        <w:ind w:left="4233" w:hanging="360"/>
      </w:pPr>
      <w:rPr>
        <w:rFonts w:ascii="Symbol" w:hAnsi="Symbol" w:hint="default"/>
      </w:rPr>
    </w:lvl>
    <w:lvl w:ilvl="4" w:tplc="041B0003" w:tentative="1">
      <w:start w:val="1"/>
      <w:numFmt w:val="bullet"/>
      <w:lvlText w:val="o"/>
      <w:lvlJc w:val="left"/>
      <w:pPr>
        <w:ind w:left="4953" w:hanging="360"/>
      </w:pPr>
      <w:rPr>
        <w:rFonts w:ascii="Courier New" w:hAnsi="Courier New" w:cs="Courier New" w:hint="default"/>
      </w:rPr>
    </w:lvl>
    <w:lvl w:ilvl="5" w:tplc="041B0005" w:tentative="1">
      <w:start w:val="1"/>
      <w:numFmt w:val="bullet"/>
      <w:lvlText w:val=""/>
      <w:lvlJc w:val="left"/>
      <w:pPr>
        <w:ind w:left="5673" w:hanging="360"/>
      </w:pPr>
      <w:rPr>
        <w:rFonts w:ascii="Wingdings" w:hAnsi="Wingdings" w:hint="default"/>
      </w:rPr>
    </w:lvl>
    <w:lvl w:ilvl="6" w:tplc="041B0001" w:tentative="1">
      <w:start w:val="1"/>
      <w:numFmt w:val="bullet"/>
      <w:lvlText w:val=""/>
      <w:lvlJc w:val="left"/>
      <w:pPr>
        <w:ind w:left="6393" w:hanging="360"/>
      </w:pPr>
      <w:rPr>
        <w:rFonts w:ascii="Symbol" w:hAnsi="Symbol" w:hint="default"/>
      </w:rPr>
    </w:lvl>
    <w:lvl w:ilvl="7" w:tplc="041B0003" w:tentative="1">
      <w:start w:val="1"/>
      <w:numFmt w:val="bullet"/>
      <w:lvlText w:val="o"/>
      <w:lvlJc w:val="left"/>
      <w:pPr>
        <w:ind w:left="7113" w:hanging="360"/>
      </w:pPr>
      <w:rPr>
        <w:rFonts w:ascii="Courier New" w:hAnsi="Courier New" w:cs="Courier New" w:hint="default"/>
      </w:rPr>
    </w:lvl>
    <w:lvl w:ilvl="8" w:tplc="041B0005" w:tentative="1">
      <w:start w:val="1"/>
      <w:numFmt w:val="bullet"/>
      <w:lvlText w:val=""/>
      <w:lvlJc w:val="left"/>
      <w:pPr>
        <w:ind w:left="7833" w:hanging="360"/>
      </w:pPr>
      <w:rPr>
        <w:rFonts w:ascii="Wingdings" w:hAnsi="Wingdings" w:hint="default"/>
      </w:rPr>
    </w:lvl>
  </w:abstractNum>
  <w:abstractNum w:abstractNumId="15" w15:restartNumberingAfterBreak="0">
    <w:nsid w:val="7AE5741E"/>
    <w:multiLevelType w:val="multilevel"/>
    <w:tmpl w:val="C750F0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DCD6A77"/>
    <w:multiLevelType w:val="hybridMultilevel"/>
    <w:tmpl w:val="630AF7FA"/>
    <w:lvl w:ilvl="0" w:tplc="3300F5D2">
      <w:numFmt w:val="bullet"/>
      <w:lvlText w:val="•"/>
      <w:lvlJc w:val="left"/>
      <w:pPr>
        <w:ind w:left="720" w:hanging="360"/>
      </w:pPr>
      <w:rPr>
        <w:rFonts w:ascii="Arial" w:eastAsiaTheme="majorEastAsia"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16"/>
  </w:num>
  <w:num w:numId="2">
    <w:abstractNumId w:val="3"/>
  </w:num>
  <w:num w:numId="3">
    <w:abstractNumId w:val="16"/>
  </w:num>
  <w:num w:numId="4">
    <w:abstractNumId w:val="3"/>
  </w:num>
  <w:num w:numId="5">
    <w:abstractNumId w:val="7"/>
  </w:num>
  <w:num w:numId="6">
    <w:abstractNumId w:val="0"/>
  </w:num>
  <w:num w:numId="7">
    <w:abstractNumId w:val="13"/>
  </w:num>
  <w:num w:numId="8">
    <w:abstractNumId w:val="9"/>
  </w:num>
  <w:num w:numId="9">
    <w:abstractNumId w:val="10"/>
  </w:num>
  <w:num w:numId="10">
    <w:abstractNumId w:val="6"/>
  </w:num>
  <w:num w:numId="11">
    <w:abstractNumId w:val="4"/>
  </w:num>
  <w:num w:numId="12">
    <w:abstractNumId w:val="11"/>
  </w:num>
  <w:num w:numId="13">
    <w:abstractNumId w:val="1"/>
  </w:num>
  <w:num w:numId="14">
    <w:abstractNumId w:val="2"/>
  </w:num>
  <w:num w:numId="15">
    <w:abstractNumId w:val="5"/>
  </w:num>
  <w:num w:numId="16">
    <w:abstractNumId w:val="15"/>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8"/>
  </w:num>
  <w:num w:numId="33">
    <w:abstractNumId w:val="14"/>
  </w:num>
  <w:numIdMacAtCleanup w:val="15"/>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1">
    <w15:presenceInfo w15:providerId="None" w15:userId="OM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trackRevisions/>
  <w:defaultTabStop w:val="708"/>
  <w:hyphenationZone w:val="425"/>
  <w:drawingGridHorizontalSpacing w:val="110"/>
  <w:displayHorizontalDrawingGridEvery w:val="2"/>
  <w:displayVerticalDrawingGridEvery w:val="2"/>
  <w:characterSpacingControl w:val="doNotCompress"/>
  <w:hdrShapeDefaults>
    <o:shapedefaults v:ext="edit" spidmax="1454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A22"/>
    <w:rsid w:val="000006F0"/>
    <w:rsid w:val="00002283"/>
    <w:rsid w:val="00003EAE"/>
    <w:rsid w:val="00004C92"/>
    <w:rsid w:val="000079A8"/>
    <w:rsid w:val="000128A8"/>
    <w:rsid w:val="0001325E"/>
    <w:rsid w:val="000143D8"/>
    <w:rsid w:val="0001588A"/>
    <w:rsid w:val="000158B2"/>
    <w:rsid w:val="0001660D"/>
    <w:rsid w:val="000166D8"/>
    <w:rsid w:val="0002548D"/>
    <w:rsid w:val="00025F0D"/>
    <w:rsid w:val="00027400"/>
    <w:rsid w:val="00032EAB"/>
    <w:rsid w:val="00033031"/>
    <w:rsid w:val="00033F34"/>
    <w:rsid w:val="00033F84"/>
    <w:rsid w:val="0003655E"/>
    <w:rsid w:val="00037EBC"/>
    <w:rsid w:val="0004093B"/>
    <w:rsid w:val="00040A22"/>
    <w:rsid w:val="00040E56"/>
    <w:rsid w:val="000435B8"/>
    <w:rsid w:val="00050C4F"/>
    <w:rsid w:val="0005343F"/>
    <w:rsid w:val="00053DF4"/>
    <w:rsid w:val="000556FF"/>
    <w:rsid w:val="00055A2D"/>
    <w:rsid w:val="000575AA"/>
    <w:rsid w:val="000579E5"/>
    <w:rsid w:val="00063618"/>
    <w:rsid w:val="0006402A"/>
    <w:rsid w:val="00066478"/>
    <w:rsid w:val="00066F7E"/>
    <w:rsid w:val="00067267"/>
    <w:rsid w:val="00067A71"/>
    <w:rsid w:val="00067D25"/>
    <w:rsid w:val="0007012A"/>
    <w:rsid w:val="00071E45"/>
    <w:rsid w:val="0007257C"/>
    <w:rsid w:val="0007302B"/>
    <w:rsid w:val="00073386"/>
    <w:rsid w:val="0007582F"/>
    <w:rsid w:val="00075A93"/>
    <w:rsid w:val="00077446"/>
    <w:rsid w:val="0008016F"/>
    <w:rsid w:val="00081352"/>
    <w:rsid w:val="0008406E"/>
    <w:rsid w:val="00086E7D"/>
    <w:rsid w:val="0008777E"/>
    <w:rsid w:val="00091EAB"/>
    <w:rsid w:val="000944CC"/>
    <w:rsid w:val="00094552"/>
    <w:rsid w:val="000956D6"/>
    <w:rsid w:val="00097647"/>
    <w:rsid w:val="000A0453"/>
    <w:rsid w:val="000A0912"/>
    <w:rsid w:val="000A09C2"/>
    <w:rsid w:val="000A14D4"/>
    <w:rsid w:val="000A4564"/>
    <w:rsid w:val="000A74C2"/>
    <w:rsid w:val="000B046D"/>
    <w:rsid w:val="000B1A1F"/>
    <w:rsid w:val="000B1F02"/>
    <w:rsid w:val="000B38D8"/>
    <w:rsid w:val="000B7F29"/>
    <w:rsid w:val="000C0555"/>
    <w:rsid w:val="000C0810"/>
    <w:rsid w:val="000C159E"/>
    <w:rsid w:val="000C1B1B"/>
    <w:rsid w:val="000C67EC"/>
    <w:rsid w:val="000D1064"/>
    <w:rsid w:val="000D10F0"/>
    <w:rsid w:val="000D1BDF"/>
    <w:rsid w:val="000D28B0"/>
    <w:rsid w:val="000E083D"/>
    <w:rsid w:val="000E2F43"/>
    <w:rsid w:val="000E3B22"/>
    <w:rsid w:val="000E47C9"/>
    <w:rsid w:val="000E5500"/>
    <w:rsid w:val="000E70CF"/>
    <w:rsid w:val="000F1331"/>
    <w:rsid w:val="000F65E0"/>
    <w:rsid w:val="0010043D"/>
    <w:rsid w:val="001006FE"/>
    <w:rsid w:val="00101BD6"/>
    <w:rsid w:val="00103EFC"/>
    <w:rsid w:val="001045B7"/>
    <w:rsid w:val="00106511"/>
    <w:rsid w:val="00107DC2"/>
    <w:rsid w:val="00112804"/>
    <w:rsid w:val="00112DDE"/>
    <w:rsid w:val="0011326C"/>
    <w:rsid w:val="00116456"/>
    <w:rsid w:val="00120632"/>
    <w:rsid w:val="001206CD"/>
    <w:rsid w:val="00120768"/>
    <w:rsid w:val="00121143"/>
    <w:rsid w:val="001266A0"/>
    <w:rsid w:val="0012785C"/>
    <w:rsid w:val="0013048D"/>
    <w:rsid w:val="0013059F"/>
    <w:rsid w:val="00134E95"/>
    <w:rsid w:val="0013534B"/>
    <w:rsid w:val="0013600D"/>
    <w:rsid w:val="00140F7A"/>
    <w:rsid w:val="0014117A"/>
    <w:rsid w:val="00142A25"/>
    <w:rsid w:val="00142FD9"/>
    <w:rsid w:val="00144AC5"/>
    <w:rsid w:val="00144D30"/>
    <w:rsid w:val="00147DB3"/>
    <w:rsid w:val="001502C2"/>
    <w:rsid w:val="00150B3D"/>
    <w:rsid w:val="0015422F"/>
    <w:rsid w:val="001543EC"/>
    <w:rsid w:val="001548DC"/>
    <w:rsid w:val="001560C1"/>
    <w:rsid w:val="00160EAF"/>
    <w:rsid w:val="0016167B"/>
    <w:rsid w:val="0016276E"/>
    <w:rsid w:val="00163155"/>
    <w:rsid w:val="00167B75"/>
    <w:rsid w:val="00167C66"/>
    <w:rsid w:val="00167FDF"/>
    <w:rsid w:val="00170C4D"/>
    <w:rsid w:val="00171453"/>
    <w:rsid w:val="00171467"/>
    <w:rsid w:val="001714EF"/>
    <w:rsid w:val="00171942"/>
    <w:rsid w:val="00171E49"/>
    <w:rsid w:val="00173794"/>
    <w:rsid w:val="00173EC5"/>
    <w:rsid w:val="00173FBB"/>
    <w:rsid w:val="001769BC"/>
    <w:rsid w:val="0018144D"/>
    <w:rsid w:val="001816FF"/>
    <w:rsid w:val="00182222"/>
    <w:rsid w:val="00185BAD"/>
    <w:rsid w:val="001862BE"/>
    <w:rsid w:val="0018641E"/>
    <w:rsid w:val="00186AB8"/>
    <w:rsid w:val="00187338"/>
    <w:rsid w:val="00187E8D"/>
    <w:rsid w:val="0019052B"/>
    <w:rsid w:val="00192A08"/>
    <w:rsid w:val="00194D0A"/>
    <w:rsid w:val="00196B21"/>
    <w:rsid w:val="001A0F3D"/>
    <w:rsid w:val="001A12C7"/>
    <w:rsid w:val="001A4E8F"/>
    <w:rsid w:val="001B2B15"/>
    <w:rsid w:val="001B2F51"/>
    <w:rsid w:val="001B6262"/>
    <w:rsid w:val="001C1F44"/>
    <w:rsid w:val="001C3114"/>
    <w:rsid w:val="001C5553"/>
    <w:rsid w:val="001C7563"/>
    <w:rsid w:val="001D0B8B"/>
    <w:rsid w:val="001D0EA9"/>
    <w:rsid w:val="001D15EF"/>
    <w:rsid w:val="001D1854"/>
    <w:rsid w:val="001D1A22"/>
    <w:rsid w:val="001D2BEA"/>
    <w:rsid w:val="001D4D1D"/>
    <w:rsid w:val="001E10C6"/>
    <w:rsid w:val="001E2E8A"/>
    <w:rsid w:val="001E6A35"/>
    <w:rsid w:val="001E7BA2"/>
    <w:rsid w:val="001F0938"/>
    <w:rsid w:val="001F3E5F"/>
    <w:rsid w:val="001F4316"/>
    <w:rsid w:val="001F618A"/>
    <w:rsid w:val="002004F0"/>
    <w:rsid w:val="002018EB"/>
    <w:rsid w:val="002028E6"/>
    <w:rsid w:val="002065A0"/>
    <w:rsid w:val="00206A9C"/>
    <w:rsid w:val="00212F85"/>
    <w:rsid w:val="002138BA"/>
    <w:rsid w:val="00217790"/>
    <w:rsid w:val="00221D37"/>
    <w:rsid w:val="00222756"/>
    <w:rsid w:val="00226709"/>
    <w:rsid w:val="002300F0"/>
    <w:rsid w:val="002374A5"/>
    <w:rsid w:val="00237713"/>
    <w:rsid w:val="002378A3"/>
    <w:rsid w:val="00240572"/>
    <w:rsid w:val="00241F1A"/>
    <w:rsid w:val="002503B8"/>
    <w:rsid w:val="00255E90"/>
    <w:rsid w:val="002573C6"/>
    <w:rsid w:val="00260B63"/>
    <w:rsid w:val="0026214A"/>
    <w:rsid w:val="0026608A"/>
    <w:rsid w:val="0026684D"/>
    <w:rsid w:val="00280082"/>
    <w:rsid w:val="00281453"/>
    <w:rsid w:val="00282597"/>
    <w:rsid w:val="00284E4C"/>
    <w:rsid w:val="0028704D"/>
    <w:rsid w:val="00290B10"/>
    <w:rsid w:val="00292048"/>
    <w:rsid w:val="002942EF"/>
    <w:rsid w:val="00295AC2"/>
    <w:rsid w:val="00297E2A"/>
    <w:rsid w:val="002A0F60"/>
    <w:rsid w:val="002A26AF"/>
    <w:rsid w:val="002A2BB6"/>
    <w:rsid w:val="002B314D"/>
    <w:rsid w:val="002B3A18"/>
    <w:rsid w:val="002B4BB6"/>
    <w:rsid w:val="002B5816"/>
    <w:rsid w:val="002B5AC2"/>
    <w:rsid w:val="002B5ACF"/>
    <w:rsid w:val="002B7238"/>
    <w:rsid w:val="002C06FE"/>
    <w:rsid w:val="002C124E"/>
    <w:rsid w:val="002C1952"/>
    <w:rsid w:val="002C58C1"/>
    <w:rsid w:val="002C5E49"/>
    <w:rsid w:val="002D0E71"/>
    <w:rsid w:val="002D30EF"/>
    <w:rsid w:val="002D5412"/>
    <w:rsid w:val="002D56BC"/>
    <w:rsid w:val="002E1D27"/>
    <w:rsid w:val="002E24F1"/>
    <w:rsid w:val="002E4498"/>
    <w:rsid w:val="002E4660"/>
    <w:rsid w:val="002E4D51"/>
    <w:rsid w:val="002E7672"/>
    <w:rsid w:val="002E7BDF"/>
    <w:rsid w:val="002F07B1"/>
    <w:rsid w:val="002F40AF"/>
    <w:rsid w:val="002F6ED4"/>
    <w:rsid w:val="002F70FE"/>
    <w:rsid w:val="00300639"/>
    <w:rsid w:val="00303C57"/>
    <w:rsid w:val="00305551"/>
    <w:rsid w:val="00306CB9"/>
    <w:rsid w:val="00307EB6"/>
    <w:rsid w:val="003117F9"/>
    <w:rsid w:val="00322B2E"/>
    <w:rsid w:val="00325B0D"/>
    <w:rsid w:val="003269E1"/>
    <w:rsid w:val="003320FE"/>
    <w:rsid w:val="00333E25"/>
    <w:rsid w:val="00335C18"/>
    <w:rsid w:val="003363C7"/>
    <w:rsid w:val="00336872"/>
    <w:rsid w:val="0033785C"/>
    <w:rsid w:val="00343C4B"/>
    <w:rsid w:val="003479E8"/>
    <w:rsid w:val="00350F04"/>
    <w:rsid w:val="00355AAC"/>
    <w:rsid w:val="00356D05"/>
    <w:rsid w:val="00360C65"/>
    <w:rsid w:val="00360E25"/>
    <w:rsid w:val="003622A9"/>
    <w:rsid w:val="003627FB"/>
    <w:rsid w:val="003631E5"/>
    <w:rsid w:val="00364B6A"/>
    <w:rsid w:val="00365AF1"/>
    <w:rsid w:val="00366994"/>
    <w:rsid w:val="0037098A"/>
    <w:rsid w:val="003734EE"/>
    <w:rsid w:val="003751DB"/>
    <w:rsid w:val="003761E9"/>
    <w:rsid w:val="00380C46"/>
    <w:rsid w:val="0038173A"/>
    <w:rsid w:val="00381A09"/>
    <w:rsid w:val="0038512E"/>
    <w:rsid w:val="00386033"/>
    <w:rsid w:val="00392C0B"/>
    <w:rsid w:val="00393DD9"/>
    <w:rsid w:val="003940A4"/>
    <w:rsid w:val="00395D2F"/>
    <w:rsid w:val="003A2655"/>
    <w:rsid w:val="003B22C6"/>
    <w:rsid w:val="003B32AA"/>
    <w:rsid w:val="003B6641"/>
    <w:rsid w:val="003C0029"/>
    <w:rsid w:val="003C19C2"/>
    <w:rsid w:val="003C1E0A"/>
    <w:rsid w:val="003C3AA4"/>
    <w:rsid w:val="003C4EF8"/>
    <w:rsid w:val="003C52DC"/>
    <w:rsid w:val="003C7523"/>
    <w:rsid w:val="003C7525"/>
    <w:rsid w:val="003C7A26"/>
    <w:rsid w:val="003C7A2D"/>
    <w:rsid w:val="003D0A01"/>
    <w:rsid w:val="003D3AEE"/>
    <w:rsid w:val="003D4FA7"/>
    <w:rsid w:val="003D558C"/>
    <w:rsid w:val="003E1BA7"/>
    <w:rsid w:val="003E55DE"/>
    <w:rsid w:val="003E6C4E"/>
    <w:rsid w:val="003E706F"/>
    <w:rsid w:val="003F28D3"/>
    <w:rsid w:val="003F2E32"/>
    <w:rsid w:val="003F749D"/>
    <w:rsid w:val="003F76E1"/>
    <w:rsid w:val="00401AB4"/>
    <w:rsid w:val="00404055"/>
    <w:rsid w:val="00410E74"/>
    <w:rsid w:val="00411130"/>
    <w:rsid w:val="00412C46"/>
    <w:rsid w:val="00412FA0"/>
    <w:rsid w:val="00413E8F"/>
    <w:rsid w:val="00415A0F"/>
    <w:rsid w:val="004207A1"/>
    <w:rsid w:val="00420E07"/>
    <w:rsid w:val="0042187F"/>
    <w:rsid w:val="00424145"/>
    <w:rsid w:val="00424C2F"/>
    <w:rsid w:val="004303F6"/>
    <w:rsid w:val="00437985"/>
    <w:rsid w:val="00440986"/>
    <w:rsid w:val="00442D84"/>
    <w:rsid w:val="00444FCC"/>
    <w:rsid w:val="0044548E"/>
    <w:rsid w:val="00445684"/>
    <w:rsid w:val="00445704"/>
    <w:rsid w:val="00447D47"/>
    <w:rsid w:val="00450852"/>
    <w:rsid w:val="00453E6F"/>
    <w:rsid w:val="00454881"/>
    <w:rsid w:val="00454BA6"/>
    <w:rsid w:val="00457071"/>
    <w:rsid w:val="00461E72"/>
    <w:rsid w:val="00462181"/>
    <w:rsid w:val="00467B03"/>
    <w:rsid w:val="0047761A"/>
    <w:rsid w:val="00480D9F"/>
    <w:rsid w:val="00481A69"/>
    <w:rsid w:val="00487E6A"/>
    <w:rsid w:val="0049086C"/>
    <w:rsid w:val="00492286"/>
    <w:rsid w:val="00492C48"/>
    <w:rsid w:val="00493914"/>
    <w:rsid w:val="00495768"/>
    <w:rsid w:val="0049731C"/>
    <w:rsid w:val="00497DFF"/>
    <w:rsid w:val="004A1D70"/>
    <w:rsid w:val="004A44D0"/>
    <w:rsid w:val="004A53E5"/>
    <w:rsid w:val="004A6CA0"/>
    <w:rsid w:val="004A7540"/>
    <w:rsid w:val="004A76D0"/>
    <w:rsid w:val="004B31A8"/>
    <w:rsid w:val="004B5519"/>
    <w:rsid w:val="004B5B76"/>
    <w:rsid w:val="004B756D"/>
    <w:rsid w:val="004C301F"/>
    <w:rsid w:val="004D222E"/>
    <w:rsid w:val="004D3A14"/>
    <w:rsid w:val="004E0F21"/>
    <w:rsid w:val="004E27AC"/>
    <w:rsid w:val="004E399D"/>
    <w:rsid w:val="004E4939"/>
    <w:rsid w:val="004E4BEF"/>
    <w:rsid w:val="004E6F28"/>
    <w:rsid w:val="004F40BE"/>
    <w:rsid w:val="004F43AF"/>
    <w:rsid w:val="004F4B9F"/>
    <w:rsid w:val="004F4E79"/>
    <w:rsid w:val="004F5BFC"/>
    <w:rsid w:val="004F648C"/>
    <w:rsid w:val="004F7D78"/>
    <w:rsid w:val="005003EA"/>
    <w:rsid w:val="0050633F"/>
    <w:rsid w:val="00507A87"/>
    <w:rsid w:val="0051226C"/>
    <w:rsid w:val="00513B4B"/>
    <w:rsid w:val="0051771A"/>
    <w:rsid w:val="00523E83"/>
    <w:rsid w:val="00524762"/>
    <w:rsid w:val="005268B1"/>
    <w:rsid w:val="00526E9D"/>
    <w:rsid w:val="00527195"/>
    <w:rsid w:val="005273A4"/>
    <w:rsid w:val="00530F40"/>
    <w:rsid w:val="0053124B"/>
    <w:rsid w:val="00533EDA"/>
    <w:rsid w:val="00534058"/>
    <w:rsid w:val="00534E85"/>
    <w:rsid w:val="00535759"/>
    <w:rsid w:val="0053673B"/>
    <w:rsid w:val="0054149D"/>
    <w:rsid w:val="00541BF8"/>
    <w:rsid w:val="0054484D"/>
    <w:rsid w:val="005453CA"/>
    <w:rsid w:val="00547033"/>
    <w:rsid w:val="005519BC"/>
    <w:rsid w:val="00555456"/>
    <w:rsid w:val="00561444"/>
    <w:rsid w:val="00564DB5"/>
    <w:rsid w:val="0057380A"/>
    <w:rsid w:val="00574B69"/>
    <w:rsid w:val="0057652E"/>
    <w:rsid w:val="00577073"/>
    <w:rsid w:val="00581A45"/>
    <w:rsid w:val="00581C5F"/>
    <w:rsid w:val="00590DFC"/>
    <w:rsid w:val="0059209D"/>
    <w:rsid w:val="00595B20"/>
    <w:rsid w:val="0059761F"/>
    <w:rsid w:val="005A2A5C"/>
    <w:rsid w:val="005A36D1"/>
    <w:rsid w:val="005A63A9"/>
    <w:rsid w:val="005A6C30"/>
    <w:rsid w:val="005A71A4"/>
    <w:rsid w:val="005A7C9C"/>
    <w:rsid w:val="005B1EA3"/>
    <w:rsid w:val="005B3219"/>
    <w:rsid w:val="005B4823"/>
    <w:rsid w:val="005B7014"/>
    <w:rsid w:val="005C0D61"/>
    <w:rsid w:val="005C1D17"/>
    <w:rsid w:val="005C1ED3"/>
    <w:rsid w:val="005C785E"/>
    <w:rsid w:val="005D0BF4"/>
    <w:rsid w:val="005D281E"/>
    <w:rsid w:val="005D6275"/>
    <w:rsid w:val="005D6E5B"/>
    <w:rsid w:val="005E071B"/>
    <w:rsid w:val="005E1BA1"/>
    <w:rsid w:val="005E5F54"/>
    <w:rsid w:val="005E6110"/>
    <w:rsid w:val="005F092D"/>
    <w:rsid w:val="005F10A6"/>
    <w:rsid w:val="005F1CD6"/>
    <w:rsid w:val="005F6C84"/>
    <w:rsid w:val="00600B81"/>
    <w:rsid w:val="00602056"/>
    <w:rsid w:val="006051BA"/>
    <w:rsid w:val="00611A9C"/>
    <w:rsid w:val="00611D06"/>
    <w:rsid w:val="00612B73"/>
    <w:rsid w:val="0061310C"/>
    <w:rsid w:val="006134BF"/>
    <w:rsid w:val="0061449B"/>
    <w:rsid w:val="00616369"/>
    <w:rsid w:val="00617027"/>
    <w:rsid w:val="00620596"/>
    <w:rsid w:val="00630F0F"/>
    <w:rsid w:val="00630F27"/>
    <w:rsid w:val="00633BC1"/>
    <w:rsid w:val="0063565C"/>
    <w:rsid w:val="00637D4D"/>
    <w:rsid w:val="00643048"/>
    <w:rsid w:val="0064304C"/>
    <w:rsid w:val="006436E8"/>
    <w:rsid w:val="0064427B"/>
    <w:rsid w:val="006447D5"/>
    <w:rsid w:val="0064554C"/>
    <w:rsid w:val="00652499"/>
    <w:rsid w:val="00652E07"/>
    <w:rsid w:val="0065431D"/>
    <w:rsid w:val="00656A72"/>
    <w:rsid w:val="00657401"/>
    <w:rsid w:val="00662203"/>
    <w:rsid w:val="00662366"/>
    <w:rsid w:val="00663578"/>
    <w:rsid w:val="006639C1"/>
    <w:rsid w:val="006646AA"/>
    <w:rsid w:val="006651B3"/>
    <w:rsid w:val="006670AA"/>
    <w:rsid w:val="006676D8"/>
    <w:rsid w:val="0066798E"/>
    <w:rsid w:val="0067051A"/>
    <w:rsid w:val="00670E51"/>
    <w:rsid w:val="0067180D"/>
    <w:rsid w:val="0067272E"/>
    <w:rsid w:val="00672E85"/>
    <w:rsid w:val="00673B26"/>
    <w:rsid w:val="0067698B"/>
    <w:rsid w:val="00677B16"/>
    <w:rsid w:val="0068054B"/>
    <w:rsid w:val="00683495"/>
    <w:rsid w:val="00683692"/>
    <w:rsid w:val="0068696A"/>
    <w:rsid w:val="00687E8C"/>
    <w:rsid w:val="006964D9"/>
    <w:rsid w:val="006A2171"/>
    <w:rsid w:val="006A373F"/>
    <w:rsid w:val="006A7C70"/>
    <w:rsid w:val="006B000A"/>
    <w:rsid w:val="006B17F7"/>
    <w:rsid w:val="006B236A"/>
    <w:rsid w:val="006B396B"/>
    <w:rsid w:val="006B3FDE"/>
    <w:rsid w:val="006B46B3"/>
    <w:rsid w:val="006B50BF"/>
    <w:rsid w:val="006B53D9"/>
    <w:rsid w:val="006B58E1"/>
    <w:rsid w:val="006B6A91"/>
    <w:rsid w:val="006C0E70"/>
    <w:rsid w:val="006C1A8F"/>
    <w:rsid w:val="006C2958"/>
    <w:rsid w:val="006C38A1"/>
    <w:rsid w:val="006C40FE"/>
    <w:rsid w:val="006C5BBE"/>
    <w:rsid w:val="006D44E2"/>
    <w:rsid w:val="006D4CDB"/>
    <w:rsid w:val="006D6CB9"/>
    <w:rsid w:val="006E1FE4"/>
    <w:rsid w:val="006E2422"/>
    <w:rsid w:val="006E67EF"/>
    <w:rsid w:val="006F242F"/>
    <w:rsid w:val="006F283B"/>
    <w:rsid w:val="006F6E4B"/>
    <w:rsid w:val="006F757D"/>
    <w:rsid w:val="00704D91"/>
    <w:rsid w:val="007108A3"/>
    <w:rsid w:val="00711E08"/>
    <w:rsid w:val="00711F56"/>
    <w:rsid w:val="007138C7"/>
    <w:rsid w:val="007143A1"/>
    <w:rsid w:val="00715C72"/>
    <w:rsid w:val="00715F66"/>
    <w:rsid w:val="00720FFF"/>
    <w:rsid w:val="00724DE7"/>
    <w:rsid w:val="00730E46"/>
    <w:rsid w:val="0073295A"/>
    <w:rsid w:val="00736B1F"/>
    <w:rsid w:val="00737FE6"/>
    <w:rsid w:val="00746BA3"/>
    <w:rsid w:val="00747388"/>
    <w:rsid w:val="00747775"/>
    <w:rsid w:val="0075185F"/>
    <w:rsid w:val="00751D20"/>
    <w:rsid w:val="00755505"/>
    <w:rsid w:val="0076155E"/>
    <w:rsid w:val="007630CE"/>
    <w:rsid w:val="007631C6"/>
    <w:rsid w:val="0076587A"/>
    <w:rsid w:val="00767508"/>
    <w:rsid w:val="00771679"/>
    <w:rsid w:val="007737E3"/>
    <w:rsid w:val="00775650"/>
    <w:rsid w:val="00776E20"/>
    <w:rsid w:val="007800FA"/>
    <w:rsid w:val="0078128F"/>
    <w:rsid w:val="00781E9F"/>
    <w:rsid w:val="0078763D"/>
    <w:rsid w:val="00792722"/>
    <w:rsid w:val="00792E96"/>
    <w:rsid w:val="0079360D"/>
    <w:rsid w:val="007940D0"/>
    <w:rsid w:val="007944B8"/>
    <w:rsid w:val="007953A8"/>
    <w:rsid w:val="00796DC9"/>
    <w:rsid w:val="007A158F"/>
    <w:rsid w:val="007A21D8"/>
    <w:rsid w:val="007A388A"/>
    <w:rsid w:val="007A3934"/>
    <w:rsid w:val="007A43C5"/>
    <w:rsid w:val="007A6B63"/>
    <w:rsid w:val="007A6E45"/>
    <w:rsid w:val="007B1085"/>
    <w:rsid w:val="007B17EB"/>
    <w:rsid w:val="007B24D7"/>
    <w:rsid w:val="007B39BB"/>
    <w:rsid w:val="007B4070"/>
    <w:rsid w:val="007B60AF"/>
    <w:rsid w:val="007C0B1A"/>
    <w:rsid w:val="007C13C3"/>
    <w:rsid w:val="007C416E"/>
    <w:rsid w:val="007D133D"/>
    <w:rsid w:val="007D2241"/>
    <w:rsid w:val="007D36B4"/>
    <w:rsid w:val="007D4C56"/>
    <w:rsid w:val="007D4EEE"/>
    <w:rsid w:val="007D69B7"/>
    <w:rsid w:val="007D73E6"/>
    <w:rsid w:val="007E0D53"/>
    <w:rsid w:val="007E35A8"/>
    <w:rsid w:val="007E5B56"/>
    <w:rsid w:val="007E6F49"/>
    <w:rsid w:val="007E7DF9"/>
    <w:rsid w:val="007F08CA"/>
    <w:rsid w:val="007F1F08"/>
    <w:rsid w:val="007F3AD3"/>
    <w:rsid w:val="007F4600"/>
    <w:rsid w:val="007F5F1F"/>
    <w:rsid w:val="007F736B"/>
    <w:rsid w:val="007F7E5D"/>
    <w:rsid w:val="00805D7F"/>
    <w:rsid w:val="0081097F"/>
    <w:rsid w:val="00815681"/>
    <w:rsid w:val="00815F8F"/>
    <w:rsid w:val="00816151"/>
    <w:rsid w:val="0081737B"/>
    <w:rsid w:val="00822EA2"/>
    <w:rsid w:val="00823E50"/>
    <w:rsid w:val="0082565A"/>
    <w:rsid w:val="008258C4"/>
    <w:rsid w:val="00827943"/>
    <w:rsid w:val="0083092E"/>
    <w:rsid w:val="00831E5A"/>
    <w:rsid w:val="00834FA7"/>
    <w:rsid w:val="008351C2"/>
    <w:rsid w:val="00836214"/>
    <w:rsid w:val="008375BA"/>
    <w:rsid w:val="008410AE"/>
    <w:rsid w:val="008411C7"/>
    <w:rsid w:val="0084248B"/>
    <w:rsid w:val="00842797"/>
    <w:rsid w:val="0084546E"/>
    <w:rsid w:val="0084607A"/>
    <w:rsid w:val="00846C60"/>
    <w:rsid w:val="0085134A"/>
    <w:rsid w:val="008520E6"/>
    <w:rsid w:val="008531CF"/>
    <w:rsid w:val="00853E10"/>
    <w:rsid w:val="008544DC"/>
    <w:rsid w:val="00863505"/>
    <w:rsid w:val="00866600"/>
    <w:rsid w:val="00877DCB"/>
    <w:rsid w:val="00881404"/>
    <w:rsid w:val="008836B7"/>
    <w:rsid w:val="00883CEB"/>
    <w:rsid w:val="00884426"/>
    <w:rsid w:val="00884B2A"/>
    <w:rsid w:val="00887D7C"/>
    <w:rsid w:val="00891952"/>
    <w:rsid w:val="00892C76"/>
    <w:rsid w:val="008947CB"/>
    <w:rsid w:val="00894842"/>
    <w:rsid w:val="0089625B"/>
    <w:rsid w:val="0089741E"/>
    <w:rsid w:val="008976E0"/>
    <w:rsid w:val="008A0B3C"/>
    <w:rsid w:val="008A17F8"/>
    <w:rsid w:val="008A4BA9"/>
    <w:rsid w:val="008A57E8"/>
    <w:rsid w:val="008A584C"/>
    <w:rsid w:val="008A61FD"/>
    <w:rsid w:val="008A769D"/>
    <w:rsid w:val="008A7B5A"/>
    <w:rsid w:val="008A7F04"/>
    <w:rsid w:val="008B1462"/>
    <w:rsid w:val="008B4A3B"/>
    <w:rsid w:val="008C045A"/>
    <w:rsid w:val="008C062F"/>
    <w:rsid w:val="008C1195"/>
    <w:rsid w:val="008C2626"/>
    <w:rsid w:val="008C3460"/>
    <w:rsid w:val="008C3491"/>
    <w:rsid w:val="008C4FE4"/>
    <w:rsid w:val="008C6419"/>
    <w:rsid w:val="008D1804"/>
    <w:rsid w:val="008D1B96"/>
    <w:rsid w:val="008D2056"/>
    <w:rsid w:val="008D2C23"/>
    <w:rsid w:val="008D41D9"/>
    <w:rsid w:val="008D6238"/>
    <w:rsid w:val="008D64DE"/>
    <w:rsid w:val="008D71E2"/>
    <w:rsid w:val="008E0299"/>
    <w:rsid w:val="008E0E6B"/>
    <w:rsid w:val="008E1F5D"/>
    <w:rsid w:val="008E2F98"/>
    <w:rsid w:val="008E4C33"/>
    <w:rsid w:val="008E5D06"/>
    <w:rsid w:val="008E6C4B"/>
    <w:rsid w:val="008F1182"/>
    <w:rsid w:val="008F16C2"/>
    <w:rsid w:val="008F1E25"/>
    <w:rsid w:val="008F2B0E"/>
    <w:rsid w:val="008F2CA3"/>
    <w:rsid w:val="0090198D"/>
    <w:rsid w:val="009100F3"/>
    <w:rsid w:val="0091251D"/>
    <w:rsid w:val="00912DE3"/>
    <w:rsid w:val="00917104"/>
    <w:rsid w:val="009178C1"/>
    <w:rsid w:val="00921044"/>
    <w:rsid w:val="009211C3"/>
    <w:rsid w:val="00921F8A"/>
    <w:rsid w:val="00923003"/>
    <w:rsid w:val="0092390D"/>
    <w:rsid w:val="00926723"/>
    <w:rsid w:val="00926EB1"/>
    <w:rsid w:val="00927022"/>
    <w:rsid w:val="009307A7"/>
    <w:rsid w:val="00930A61"/>
    <w:rsid w:val="00930DED"/>
    <w:rsid w:val="00931383"/>
    <w:rsid w:val="00933479"/>
    <w:rsid w:val="00935F63"/>
    <w:rsid w:val="00936719"/>
    <w:rsid w:val="00937038"/>
    <w:rsid w:val="009378EE"/>
    <w:rsid w:val="0094020F"/>
    <w:rsid w:val="009409BA"/>
    <w:rsid w:val="0094139B"/>
    <w:rsid w:val="00941EB9"/>
    <w:rsid w:val="009436F8"/>
    <w:rsid w:val="0094486C"/>
    <w:rsid w:val="009472B3"/>
    <w:rsid w:val="009539D4"/>
    <w:rsid w:val="00953BEB"/>
    <w:rsid w:val="0095773A"/>
    <w:rsid w:val="00961251"/>
    <w:rsid w:val="00961D26"/>
    <w:rsid w:val="009620CE"/>
    <w:rsid w:val="009622C6"/>
    <w:rsid w:val="009626CF"/>
    <w:rsid w:val="00963727"/>
    <w:rsid w:val="00964622"/>
    <w:rsid w:val="0096512C"/>
    <w:rsid w:val="00966640"/>
    <w:rsid w:val="0096686B"/>
    <w:rsid w:val="00970D3A"/>
    <w:rsid w:val="00974DED"/>
    <w:rsid w:val="00980F45"/>
    <w:rsid w:val="00982DC7"/>
    <w:rsid w:val="009838AC"/>
    <w:rsid w:val="00985A87"/>
    <w:rsid w:val="00987448"/>
    <w:rsid w:val="0099218D"/>
    <w:rsid w:val="009929F7"/>
    <w:rsid w:val="00992DC2"/>
    <w:rsid w:val="00997686"/>
    <w:rsid w:val="009A0377"/>
    <w:rsid w:val="009A31D1"/>
    <w:rsid w:val="009A41D7"/>
    <w:rsid w:val="009A4784"/>
    <w:rsid w:val="009A5968"/>
    <w:rsid w:val="009A6AFA"/>
    <w:rsid w:val="009A74D4"/>
    <w:rsid w:val="009A7877"/>
    <w:rsid w:val="009B0C39"/>
    <w:rsid w:val="009B2273"/>
    <w:rsid w:val="009B3050"/>
    <w:rsid w:val="009B348E"/>
    <w:rsid w:val="009B48AD"/>
    <w:rsid w:val="009B6D83"/>
    <w:rsid w:val="009C36D5"/>
    <w:rsid w:val="009C4230"/>
    <w:rsid w:val="009C4807"/>
    <w:rsid w:val="009C5EBE"/>
    <w:rsid w:val="009C68B2"/>
    <w:rsid w:val="009D0F33"/>
    <w:rsid w:val="009D1264"/>
    <w:rsid w:val="009D3E20"/>
    <w:rsid w:val="009D6EC4"/>
    <w:rsid w:val="009D7170"/>
    <w:rsid w:val="009D7983"/>
    <w:rsid w:val="009E1537"/>
    <w:rsid w:val="009E24B0"/>
    <w:rsid w:val="009E454B"/>
    <w:rsid w:val="009F08B8"/>
    <w:rsid w:val="009F3216"/>
    <w:rsid w:val="009F49A6"/>
    <w:rsid w:val="009F522C"/>
    <w:rsid w:val="00A00CD0"/>
    <w:rsid w:val="00A0482A"/>
    <w:rsid w:val="00A0584B"/>
    <w:rsid w:val="00A108F0"/>
    <w:rsid w:val="00A11F1E"/>
    <w:rsid w:val="00A127EB"/>
    <w:rsid w:val="00A13D95"/>
    <w:rsid w:val="00A1544E"/>
    <w:rsid w:val="00A1718E"/>
    <w:rsid w:val="00A179DD"/>
    <w:rsid w:val="00A24AAB"/>
    <w:rsid w:val="00A2531D"/>
    <w:rsid w:val="00A255C3"/>
    <w:rsid w:val="00A2679A"/>
    <w:rsid w:val="00A320B8"/>
    <w:rsid w:val="00A32F68"/>
    <w:rsid w:val="00A33722"/>
    <w:rsid w:val="00A3397C"/>
    <w:rsid w:val="00A35ACA"/>
    <w:rsid w:val="00A40C38"/>
    <w:rsid w:val="00A42AEB"/>
    <w:rsid w:val="00A43D0B"/>
    <w:rsid w:val="00A44DAE"/>
    <w:rsid w:val="00A456CB"/>
    <w:rsid w:val="00A46E2E"/>
    <w:rsid w:val="00A50EAD"/>
    <w:rsid w:val="00A5321E"/>
    <w:rsid w:val="00A5497F"/>
    <w:rsid w:val="00A56B23"/>
    <w:rsid w:val="00A570E9"/>
    <w:rsid w:val="00A57F95"/>
    <w:rsid w:val="00A6147C"/>
    <w:rsid w:val="00A61644"/>
    <w:rsid w:val="00A65B56"/>
    <w:rsid w:val="00A66619"/>
    <w:rsid w:val="00A678C7"/>
    <w:rsid w:val="00A7141C"/>
    <w:rsid w:val="00A72B82"/>
    <w:rsid w:val="00A73C36"/>
    <w:rsid w:val="00A74622"/>
    <w:rsid w:val="00A75668"/>
    <w:rsid w:val="00A76CE5"/>
    <w:rsid w:val="00A80F92"/>
    <w:rsid w:val="00A81830"/>
    <w:rsid w:val="00A83F0B"/>
    <w:rsid w:val="00A8557A"/>
    <w:rsid w:val="00A86CE3"/>
    <w:rsid w:val="00A919DD"/>
    <w:rsid w:val="00A94048"/>
    <w:rsid w:val="00AA17D5"/>
    <w:rsid w:val="00AA394E"/>
    <w:rsid w:val="00AA489C"/>
    <w:rsid w:val="00AA5DB0"/>
    <w:rsid w:val="00AB1998"/>
    <w:rsid w:val="00AB3156"/>
    <w:rsid w:val="00AB37C1"/>
    <w:rsid w:val="00AB481E"/>
    <w:rsid w:val="00AB5AF5"/>
    <w:rsid w:val="00AB5B75"/>
    <w:rsid w:val="00AB6615"/>
    <w:rsid w:val="00AB7C6D"/>
    <w:rsid w:val="00AC2F2D"/>
    <w:rsid w:val="00AC6372"/>
    <w:rsid w:val="00AD086A"/>
    <w:rsid w:val="00AD1102"/>
    <w:rsid w:val="00AD1F38"/>
    <w:rsid w:val="00AD30C0"/>
    <w:rsid w:val="00AE14A4"/>
    <w:rsid w:val="00AE20AD"/>
    <w:rsid w:val="00AE2D50"/>
    <w:rsid w:val="00AE7306"/>
    <w:rsid w:val="00AF0C7A"/>
    <w:rsid w:val="00AF201F"/>
    <w:rsid w:val="00AF2238"/>
    <w:rsid w:val="00AF2C95"/>
    <w:rsid w:val="00AF39F6"/>
    <w:rsid w:val="00AF6C46"/>
    <w:rsid w:val="00B002CF"/>
    <w:rsid w:val="00B023E2"/>
    <w:rsid w:val="00B05C1E"/>
    <w:rsid w:val="00B06539"/>
    <w:rsid w:val="00B06AFB"/>
    <w:rsid w:val="00B128D7"/>
    <w:rsid w:val="00B1456D"/>
    <w:rsid w:val="00B253C5"/>
    <w:rsid w:val="00B27BF9"/>
    <w:rsid w:val="00B30383"/>
    <w:rsid w:val="00B308AE"/>
    <w:rsid w:val="00B3180B"/>
    <w:rsid w:val="00B32F09"/>
    <w:rsid w:val="00B34267"/>
    <w:rsid w:val="00B342A2"/>
    <w:rsid w:val="00B34901"/>
    <w:rsid w:val="00B351B9"/>
    <w:rsid w:val="00B362C8"/>
    <w:rsid w:val="00B364FC"/>
    <w:rsid w:val="00B40366"/>
    <w:rsid w:val="00B40869"/>
    <w:rsid w:val="00B43EB2"/>
    <w:rsid w:val="00B444EF"/>
    <w:rsid w:val="00B44614"/>
    <w:rsid w:val="00B455BE"/>
    <w:rsid w:val="00B47DBF"/>
    <w:rsid w:val="00B50976"/>
    <w:rsid w:val="00B509DD"/>
    <w:rsid w:val="00B5333E"/>
    <w:rsid w:val="00B54067"/>
    <w:rsid w:val="00B54823"/>
    <w:rsid w:val="00B54913"/>
    <w:rsid w:val="00B5566B"/>
    <w:rsid w:val="00B55B1D"/>
    <w:rsid w:val="00B562A4"/>
    <w:rsid w:val="00B60AC2"/>
    <w:rsid w:val="00B6140B"/>
    <w:rsid w:val="00B62A7F"/>
    <w:rsid w:val="00B646E7"/>
    <w:rsid w:val="00B6494E"/>
    <w:rsid w:val="00B66197"/>
    <w:rsid w:val="00B6680D"/>
    <w:rsid w:val="00B66E0E"/>
    <w:rsid w:val="00B808A5"/>
    <w:rsid w:val="00B83AC6"/>
    <w:rsid w:val="00B84148"/>
    <w:rsid w:val="00B8483B"/>
    <w:rsid w:val="00B863A2"/>
    <w:rsid w:val="00B86876"/>
    <w:rsid w:val="00B87AF2"/>
    <w:rsid w:val="00B906A9"/>
    <w:rsid w:val="00B93C9C"/>
    <w:rsid w:val="00B94FE9"/>
    <w:rsid w:val="00B97A45"/>
    <w:rsid w:val="00B97B61"/>
    <w:rsid w:val="00BA318A"/>
    <w:rsid w:val="00BA5820"/>
    <w:rsid w:val="00BA6965"/>
    <w:rsid w:val="00BB6535"/>
    <w:rsid w:val="00BB68C2"/>
    <w:rsid w:val="00BB7AEE"/>
    <w:rsid w:val="00BC0D3A"/>
    <w:rsid w:val="00BC3D0F"/>
    <w:rsid w:val="00BC6B31"/>
    <w:rsid w:val="00BD065A"/>
    <w:rsid w:val="00BD252B"/>
    <w:rsid w:val="00BD3358"/>
    <w:rsid w:val="00BD3D20"/>
    <w:rsid w:val="00BD4DA0"/>
    <w:rsid w:val="00BD7AE2"/>
    <w:rsid w:val="00BE16B3"/>
    <w:rsid w:val="00BE2F8F"/>
    <w:rsid w:val="00BE3240"/>
    <w:rsid w:val="00BE3E03"/>
    <w:rsid w:val="00BE48D8"/>
    <w:rsid w:val="00BE6588"/>
    <w:rsid w:val="00BE6A42"/>
    <w:rsid w:val="00BE6B85"/>
    <w:rsid w:val="00BE794F"/>
    <w:rsid w:val="00BF0A6C"/>
    <w:rsid w:val="00BF0B09"/>
    <w:rsid w:val="00BF20E1"/>
    <w:rsid w:val="00BF4189"/>
    <w:rsid w:val="00C0025E"/>
    <w:rsid w:val="00C007D8"/>
    <w:rsid w:val="00C03013"/>
    <w:rsid w:val="00C04E36"/>
    <w:rsid w:val="00C13983"/>
    <w:rsid w:val="00C22E7B"/>
    <w:rsid w:val="00C2398C"/>
    <w:rsid w:val="00C25047"/>
    <w:rsid w:val="00C277CE"/>
    <w:rsid w:val="00C3135D"/>
    <w:rsid w:val="00C31AB1"/>
    <w:rsid w:val="00C31C7E"/>
    <w:rsid w:val="00C31E4F"/>
    <w:rsid w:val="00C32A36"/>
    <w:rsid w:val="00C35A78"/>
    <w:rsid w:val="00C40764"/>
    <w:rsid w:val="00C40F8E"/>
    <w:rsid w:val="00C43934"/>
    <w:rsid w:val="00C475EF"/>
    <w:rsid w:val="00C54052"/>
    <w:rsid w:val="00C57F12"/>
    <w:rsid w:val="00C602A6"/>
    <w:rsid w:val="00C62F6F"/>
    <w:rsid w:val="00C6568E"/>
    <w:rsid w:val="00C6785F"/>
    <w:rsid w:val="00C67A24"/>
    <w:rsid w:val="00C70425"/>
    <w:rsid w:val="00C7089B"/>
    <w:rsid w:val="00C70E5C"/>
    <w:rsid w:val="00C70EC8"/>
    <w:rsid w:val="00C72BBA"/>
    <w:rsid w:val="00C72CF8"/>
    <w:rsid w:val="00C76B16"/>
    <w:rsid w:val="00C7787D"/>
    <w:rsid w:val="00C804D9"/>
    <w:rsid w:val="00C80ABF"/>
    <w:rsid w:val="00C80F70"/>
    <w:rsid w:val="00C81035"/>
    <w:rsid w:val="00C83F7F"/>
    <w:rsid w:val="00C84A02"/>
    <w:rsid w:val="00C85731"/>
    <w:rsid w:val="00C9162D"/>
    <w:rsid w:val="00C95BC8"/>
    <w:rsid w:val="00CA3E6E"/>
    <w:rsid w:val="00CA69D7"/>
    <w:rsid w:val="00CA6BB8"/>
    <w:rsid w:val="00CB2856"/>
    <w:rsid w:val="00CB38E8"/>
    <w:rsid w:val="00CB6893"/>
    <w:rsid w:val="00CC053A"/>
    <w:rsid w:val="00CC1B40"/>
    <w:rsid w:val="00CC2164"/>
    <w:rsid w:val="00CC24BF"/>
    <w:rsid w:val="00CC2D07"/>
    <w:rsid w:val="00CC2F1B"/>
    <w:rsid w:val="00CC4305"/>
    <w:rsid w:val="00CC4336"/>
    <w:rsid w:val="00CC7D8A"/>
    <w:rsid w:val="00CD0B27"/>
    <w:rsid w:val="00CD49A2"/>
    <w:rsid w:val="00CD5D6A"/>
    <w:rsid w:val="00CD68B2"/>
    <w:rsid w:val="00CE1E36"/>
    <w:rsid w:val="00CE2835"/>
    <w:rsid w:val="00CE31B0"/>
    <w:rsid w:val="00CE65FF"/>
    <w:rsid w:val="00CE75E8"/>
    <w:rsid w:val="00CF1494"/>
    <w:rsid w:val="00CF2402"/>
    <w:rsid w:val="00CF4836"/>
    <w:rsid w:val="00CF698D"/>
    <w:rsid w:val="00D01BF9"/>
    <w:rsid w:val="00D05B26"/>
    <w:rsid w:val="00D062D0"/>
    <w:rsid w:val="00D0761B"/>
    <w:rsid w:val="00D113C3"/>
    <w:rsid w:val="00D119DF"/>
    <w:rsid w:val="00D12AB8"/>
    <w:rsid w:val="00D1498E"/>
    <w:rsid w:val="00D21BEC"/>
    <w:rsid w:val="00D2210A"/>
    <w:rsid w:val="00D2242C"/>
    <w:rsid w:val="00D22485"/>
    <w:rsid w:val="00D244ED"/>
    <w:rsid w:val="00D31B05"/>
    <w:rsid w:val="00D36C61"/>
    <w:rsid w:val="00D42970"/>
    <w:rsid w:val="00D43AED"/>
    <w:rsid w:val="00D43C42"/>
    <w:rsid w:val="00D440DA"/>
    <w:rsid w:val="00D46ABA"/>
    <w:rsid w:val="00D51595"/>
    <w:rsid w:val="00D54F1D"/>
    <w:rsid w:val="00D60177"/>
    <w:rsid w:val="00D60222"/>
    <w:rsid w:val="00D604C6"/>
    <w:rsid w:val="00D64AC5"/>
    <w:rsid w:val="00D666B2"/>
    <w:rsid w:val="00D669D3"/>
    <w:rsid w:val="00D74C2C"/>
    <w:rsid w:val="00D76BA3"/>
    <w:rsid w:val="00D824E5"/>
    <w:rsid w:val="00D842CA"/>
    <w:rsid w:val="00D85529"/>
    <w:rsid w:val="00D8637B"/>
    <w:rsid w:val="00D8753A"/>
    <w:rsid w:val="00D91538"/>
    <w:rsid w:val="00D92560"/>
    <w:rsid w:val="00D92F21"/>
    <w:rsid w:val="00D9580D"/>
    <w:rsid w:val="00D95815"/>
    <w:rsid w:val="00D95960"/>
    <w:rsid w:val="00D9600E"/>
    <w:rsid w:val="00D96B8F"/>
    <w:rsid w:val="00D96F1C"/>
    <w:rsid w:val="00DA0C3B"/>
    <w:rsid w:val="00DA1A1C"/>
    <w:rsid w:val="00DA1F04"/>
    <w:rsid w:val="00DA2B07"/>
    <w:rsid w:val="00DA2D25"/>
    <w:rsid w:val="00DA64A0"/>
    <w:rsid w:val="00DA73D0"/>
    <w:rsid w:val="00DB24DE"/>
    <w:rsid w:val="00DB363E"/>
    <w:rsid w:val="00DB3E61"/>
    <w:rsid w:val="00DB427C"/>
    <w:rsid w:val="00DC153C"/>
    <w:rsid w:val="00DC55F4"/>
    <w:rsid w:val="00DD14FC"/>
    <w:rsid w:val="00DD22D0"/>
    <w:rsid w:val="00DD7D77"/>
    <w:rsid w:val="00DE3B76"/>
    <w:rsid w:val="00DE6A69"/>
    <w:rsid w:val="00DF1CA4"/>
    <w:rsid w:val="00DF5B18"/>
    <w:rsid w:val="00DF5BD9"/>
    <w:rsid w:val="00DF6D25"/>
    <w:rsid w:val="00E024EE"/>
    <w:rsid w:val="00E02BE7"/>
    <w:rsid w:val="00E03680"/>
    <w:rsid w:val="00E03AB2"/>
    <w:rsid w:val="00E05F86"/>
    <w:rsid w:val="00E0681E"/>
    <w:rsid w:val="00E10188"/>
    <w:rsid w:val="00E11676"/>
    <w:rsid w:val="00E12F9F"/>
    <w:rsid w:val="00E165C3"/>
    <w:rsid w:val="00E21A39"/>
    <w:rsid w:val="00E22709"/>
    <w:rsid w:val="00E24E29"/>
    <w:rsid w:val="00E27AD8"/>
    <w:rsid w:val="00E3036F"/>
    <w:rsid w:val="00E3096A"/>
    <w:rsid w:val="00E31A3E"/>
    <w:rsid w:val="00E333D3"/>
    <w:rsid w:val="00E34B56"/>
    <w:rsid w:val="00E34ED0"/>
    <w:rsid w:val="00E425C3"/>
    <w:rsid w:val="00E426CF"/>
    <w:rsid w:val="00E45DF1"/>
    <w:rsid w:val="00E46CAA"/>
    <w:rsid w:val="00E47D7E"/>
    <w:rsid w:val="00E503A9"/>
    <w:rsid w:val="00E54E28"/>
    <w:rsid w:val="00E55894"/>
    <w:rsid w:val="00E63A14"/>
    <w:rsid w:val="00E63B52"/>
    <w:rsid w:val="00E6676D"/>
    <w:rsid w:val="00E70208"/>
    <w:rsid w:val="00E708A7"/>
    <w:rsid w:val="00E73884"/>
    <w:rsid w:val="00E77869"/>
    <w:rsid w:val="00E806D3"/>
    <w:rsid w:val="00E8169E"/>
    <w:rsid w:val="00E820BB"/>
    <w:rsid w:val="00E82680"/>
    <w:rsid w:val="00E85BE3"/>
    <w:rsid w:val="00E86565"/>
    <w:rsid w:val="00E87121"/>
    <w:rsid w:val="00E87576"/>
    <w:rsid w:val="00E90EF7"/>
    <w:rsid w:val="00E93AC6"/>
    <w:rsid w:val="00E93F79"/>
    <w:rsid w:val="00E943AE"/>
    <w:rsid w:val="00E95A6D"/>
    <w:rsid w:val="00E95D72"/>
    <w:rsid w:val="00E97762"/>
    <w:rsid w:val="00E9798E"/>
    <w:rsid w:val="00EA2CDD"/>
    <w:rsid w:val="00EA3D10"/>
    <w:rsid w:val="00EA46D6"/>
    <w:rsid w:val="00EA5940"/>
    <w:rsid w:val="00EB361D"/>
    <w:rsid w:val="00EB3FB9"/>
    <w:rsid w:val="00EB553D"/>
    <w:rsid w:val="00EB6D7B"/>
    <w:rsid w:val="00EB6F63"/>
    <w:rsid w:val="00EC263C"/>
    <w:rsid w:val="00EC75FC"/>
    <w:rsid w:val="00ED180B"/>
    <w:rsid w:val="00ED2578"/>
    <w:rsid w:val="00ED540E"/>
    <w:rsid w:val="00ED7FFB"/>
    <w:rsid w:val="00EE02E5"/>
    <w:rsid w:val="00EE0B48"/>
    <w:rsid w:val="00EE1059"/>
    <w:rsid w:val="00EE3871"/>
    <w:rsid w:val="00EE4073"/>
    <w:rsid w:val="00EE5CDD"/>
    <w:rsid w:val="00EE6BC7"/>
    <w:rsid w:val="00EF138B"/>
    <w:rsid w:val="00EF152F"/>
    <w:rsid w:val="00EF1D6C"/>
    <w:rsid w:val="00EF2304"/>
    <w:rsid w:val="00F01ED2"/>
    <w:rsid w:val="00F02E70"/>
    <w:rsid w:val="00F03D55"/>
    <w:rsid w:val="00F04E86"/>
    <w:rsid w:val="00F04E95"/>
    <w:rsid w:val="00F05F33"/>
    <w:rsid w:val="00F06E13"/>
    <w:rsid w:val="00F141DB"/>
    <w:rsid w:val="00F14EC2"/>
    <w:rsid w:val="00F14F1D"/>
    <w:rsid w:val="00F152B3"/>
    <w:rsid w:val="00F15664"/>
    <w:rsid w:val="00F225C5"/>
    <w:rsid w:val="00F24C04"/>
    <w:rsid w:val="00F354B5"/>
    <w:rsid w:val="00F357F6"/>
    <w:rsid w:val="00F369CC"/>
    <w:rsid w:val="00F3711D"/>
    <w:rsid w:val="00F4187A"/>
    <w:rsid w:val="00F4378A"/>
    <w:rsid w:val="00F44AD3"/>
    <w:rsid w:val="00F45396"/>
    <w:rsid w:val="00F45DCB"/>
    <w:rsid w:val="00F46770"/>
    <w:rsid w:val="00F467AE"/>
    <w:rsid w:val="00F46E40"/>
    <w:rsid w:val="00F5178C"/>
    <w:rsid w:val="00F5190F"/>
    <w:rsid w:val="00F52522"/>
    <w:rsid w:val="00F530AD"/>
    <w:rsid w:val="00F53788"/>
    <w:rsid w:val="00F537B9"/>
    <w:rsid w:val="00F545F9"/>
    <w:rsid w:val="00F618CE"/>
    <w:rsid w:val="00F73B4C"/>
    <w:rsid w:val="00F74F29"/>
    <w:rsid w:val="00F77437"/>
    <w:rsid w:val="00F8050E"/>
    <w:rsid w:val="00F81053"/>
    <w:rsid w:val="00F877EA"/>
    <w:rsid w:val="00F93FD7"/>
    <w:rsid w:val="00F947C9"/>
    <w:rsid w:val="00F94C37"/>
    <w:rsid w:val="00F95950"/>
    <w:rsid w:val="00F96569"/>
    <w:rsid w:val="00FA0D53"/>
    <w:rsid w:val="00FA416E"/>
    <w:rsid w:val="00FA447C"/>
    <w:rsid w:val="00FA7247"/>
    <w:rsid w:val="00FA771E"/>
    <w:rsid w:val="00FB1F26"/>
    <w:rsid w:val="00FB2443"/>
    <w:rsid w:val="00FB3AAC"/>
    <w:rsid w:val="00FB5AD5"/>
    <w:rsid w:val="00FC2210"/>
    <w:rsid w:val="00FC3321"/>
    <w:rsid w:val="00FC4B51"/>
    <w:rsid w:val="00FC6224"/>
    <w:rsid w:val="00FC6EA7"/>
    <w:rsid w:val="00FD0B7A"/>
    <w:rsid w:val="00FD6B82"/>
    <w:rsid w:val="00FE0B3F"/>
    <w:rsid w:val="00FE39CE"/>
    <w:rsid w:val="00FE4747"/>
    <w:rsid w:val="00FE6D4B"/>
    <w:rsid w:val="00FF2020"/>
    <w:rsid w:val="00FF2B80"/>
    <w:rsid w:val="00FF42D2"/>
    <w:rsid w:val="00FF62A1"/>
    <w:rsid w:val="00FF6C18"/>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5409"/>
    <o:shapelayout v:ext="edit">
      <o:idmap v:ext="edit" data="1"/>
    </o:shapelayout>
  </w:shapeDefaults>
  <w:decimalSymbol w:val=","/>
  <w:listSeparator w:val=";"/>
  <w14:docId w14:val="7D6DE3EB"/>
  <w15:docId w15:val="{EE3583BF-646A-499E-8901-0309F5A0D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F698D"/>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6">
    <w:name w:val="heading 6"/>
    <w:basedOn w:val="Normlny"/>
    <w:next w:val="Normlny"/>
    <w:link w:val="Nadpis6Char"/>
    <w:uiPriority w:val="9"/>
    <w:semiHidden/>
    <w:unhideWhenUsed/>
    <w:qFormat/>
    <w:rsid w:val="00CE75E8"/>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semiHidden/>
    <w:unhideWhenUsed/>
    <w:rsid w:val="004B5B76"/>
    <w:rPr>
      <w:sz w:val="16"/>
      <w:szCs w:val="16"/>
    </w:rPr>
  </w:style>
  <w:style w:type="paragraph" w:styleId="Textkomentra">
    <w:name w:val="annotation text"/>
    <w:basedOn w:val="Normlny"/>
    <w:link w:val="TextkomentraChar"/>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w:basedOn w:val="Normlny"/>
    <w:link w:val="TextpoznmkypodiarouChar"/>
    <w:uiPriority w:val="99"/>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6447D5"/>
    <w:rPr>
      <w:rFonts w:ascii="Times New Roman" w:eastAsia="Times New Roman" w:hAnsi="Times New Roman" w:cs="Times New Roman"/>
      <w:sz w:val="18"/>
      <w:szCs w:val="20"/>
    </w:rPr>
  </w:style>
  <w:style w:type="character" w:styleId="Odkaznapoznmkupodiarou">
    <w:name w:val="footnote reference"/>
    <w:aliases w:val="Footnote symbol,Footnote"/>
    <w:uiPriority w:val="99"/>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nhideWhenUsed/>
    <w:rsid w:val="002B4BB6"/>
    <w:pPr>
      <w:tabs>
        <w:tab w:val="center" w:pos="4680"/>
        <w:tab w:val="right" w:pos="9360"/>
      </w:tabs>
      <w:spacing w:after="0" w:line="240" w:lineRule="auto"/>
    </w:pPr>
  </w:style>
  <w:style w:type="character" w:customStyle="1" w:styleId="HlavikaChar">
    <w:name w:val="Hlavička Char"/>
    <w:basedOn w:val="Predvolenpsmoodseku"/>
    <w:link w:val="Hlavika"/>
    <w:rsid w:val="002B4BB6"/>
  </w:style>
  <w:style w:type="paragraph" w:styleId="Pta">
    <w:name w:val="footer"/>
    <w:basedOn w:val="Normlny"/>
    <w:link w:val="PtaChar"/>
    <w:uiPriority w:val="99"/>
    <w:unhideWhenUsed/>
    <w:rsid w:val="002B4BB6"/>
    <w:pPr>
      <w:tabs>
        <w:tab w:val="center" w:pos="4680"/>
        <w:tab w:val="right" w:pos="9360"/>
      </w:tabs>
      <w:spacing w:after="0" w:line="240" w:lineRule="auto"/>
    </w:pPr>
  </w:style>
  <w:style w:type="character" w:customStyle="1" w:styleId="PtaChar">
    <w:name w:val="Päta Char"/>
    <w:basedOn w:val="Predvolenpsmoodseku"/>
    <w:link w:val="Pta"/>
    <w:uiPriority w:val="99"/>
    <w:rsid w:val="002B4BB6"/>
  </w:style>
  <w:style w:type="table" w:customStyle="1" w:styleId="TableGrid1">
    <w:name w:val="Table Grid1"/>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dvolen">
    <w:name w:val="Predvolené"/>
    <w:uiPriority w:val="99"/>
    <w:rsid w:val="009A78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character" w:customStyle="1" w:styleId="Nadpis6Char">
    <w:name w:val="Nadpis 6 Char"/>
    <w:basedOn w:val="Predvolenpsmoodseku"/>
    <w:link w:val="Nadpis6"/>
    <w:uiPriority w:val="9"/>
    <w:semiHidden/>
    <w:rsid w:val="00CE75E8"/>
    <w:rPr>
      <w:rFonts w:asciiTheme="majorHAnsi" w:eastAsiaTheme="majorEastAsia" w:hAnsiTheme="majorHAnsi" w:cstheme="majorBidi"/>
      <w:i/>
      <w:iCs/>
      <w:color w:val="1F4D78" w:themeColor="accent1" w:themeShade="7F"/>
    </w:rPr>
  </w:style>
  <w:style w:type="paragraph" w:customStyle="1" w:styleId="aNormal">
    <w:name w:val="aNormal"/>
    <w:qFormat/>
    <w:rsid w:val="007F7E5D"/>
    <w:pPr>
      <w:spacing w:before="120" w:after="120" w:line="276" w:lineRule="auto"/>
      <w:jc w:val="both"/>
    </w:pPr>
    <w:rPr>
      <w:rFonts w:ascii="Calibri" w:eastAsia="Times New Roman" w:hAnsi="Calibri" w:cs="Times New Roman"/>
      <w:color w:val="000000"/>
      <w:szCs w:val="48"/>
    </w:rPr>
  </w:style>
  <w:style w:type="paragraph" w:styleId="Nzov">
    <w:name w:val="Title"/>
    <w:basedOn w:val="Normlny"/>
    <w:next w:val="Normlny"/>
    <w:link w:val="NzovChar"/>
    <w:uiPriority w:val="10"/>
    <w:qFormat/>
    <w:rsid w:val="00662366"/>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662366"/>
    <w:rPr>
      <w:rFonts w:ascii="Trebuchet MS" w:eastAsia="Times New Roman" w:hAnsi="Trebuchet MS" w:cs="Times New Roman"/>
      <w:color w:val="181D33"/>
      <w:spacing w:val="5"/>
      <w:kern w:val="28"/>
      <w:sz w:val="52"/>
      <w:szCs w:val="52"/>
    </w:rPr>
  </w:style>
  <w:style w:type="paragraph" w:styleId="Textvysvetlivky">
    <w:name w:val="endnote text"/>
    <w:basedOn w:val="Normlny"/>
    <w:link w:val="TextvysvetlivkyChar"/>
    <w:uiPriority w:val="99"/>
    <w:semiHidden/>
    <w:unhideWhenUsed/>
    <w:rsid w:val="00662366"/>
    <w:pPr>
      <w:spacing w:after="0" w:line="240" w:lineRule="auto"/>
    </w:pPr>
    <w:rPr>
      <w:rFonts w:ascii="Trebuchet MS" w:eastAsia="Trebuchet MS" w:hAnsi="Trebuchet MS" w:cs="Times New Roman"/>
      <w:sz w:val="20"/>
      <w:szCs w:val="20"/>
    </w:rPr>
  </w:style>
  <w:style w:type="character" w:customStyle="1" w:styleId="TextvysvetlivkyChar">
    <w:name w:val="Text vysvetlivky Char"/>
    <w:basedOn w:val="Predvolenpsmoodseku"/>
    <w:link w:val="Textvysvetlivky"/>
    <w:uiPriority w:val="99"/>
    <w:semiHidden/>
    <w:rsid w:val="00662366"/>
    <w:rPr>
      <w:rFonts w:ascii="Trebuchet MS" w:eastAsia="Trebuchet MS" w:hAnsi="Trebuchet MS" w:cs="Times New Roman"/>
      <w:sz w:val="20"/>
      <w:szCs w:val="20"/>
    </w:rPr>
  </w:style>
  <w:style w:type="character" w:styleId="Odkaznavysvetlivku">
    <w:name w:val="endnote reference"/>
    <w:basedOn w:val="Predvolenpsmoodseku"/>
    <w:uiPriority w:val="99"/>
    <w:semiHidden/>
    <w:unhideWhenUsed/>
    <w:rsid w:val="00662366"/>
    <w:rPr>
      <w:vertAlign w:val="superscript"/>
    </w:rPr>
  </w:style>
  <w:style w:type="paragraph" w:customStyle="1" w:styleId="predvolen0">
    <w:name w:val="predvolen"/>
    <w:basedOn w:val="Normlny"/>
    <w:rsid w:val="00E02BE7"/>
    <w:pPr>
      <w:spacing w:before="100" w:beforeAutospacing="1" w:after="100" w:afterAutospacing="1" w:line="240" w:lineRule="auto"/>
    </w:pPr>
    <w:rPr>
      <w:rFonts w:ascii="Times New Roman" w:hAnsi="Times New Roman" w:cs="Times New Roman"/>
      <w:sz w:val="24"/>
      <w:szCs w:val="24"/>
      <w:lang w:eastAsia="sk-SK"/>
    </w:rPr>
  </w:style>
  <w:style w:type="paragraph" w:styleId="Revzia">
    <w:name w:val="Revision"/>
    <w:hidden/>
    <w:uiPriority w:val="99"/>
    <w:semiHidden/>
    <w:rsid w:val="0012114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710">
      <w:bodyDiv w:val="1"/>
      <w:marLeft w:val="0"/>
      <w:marRight w:val="0"/>
      <w:marTop w:val="0"/>
      <w:marBottom w:val="0"/>
      <w:divBdr>
        <w:top w:val="none" w:sz="0" w:space="0" w:color="auto"/>
        <w:left w:val="none" w:sz="0" w:space="0" w:color="auto"/>
        <w:bottom w:val="none" w:sz="0" w:space="0" w:color="auto"/>
        <w:right w:val="none" w:sz="0" w:space="0" w:color="auto"/>
      </w:divBdr>
    </w:div>
    <w:div w:id="99419679">
      <w:bodyDiv w:val="1"/>
      <w:marLeft w:val="0"/>
      <w:marRight w:val="0"/>
      <w:marTop w:val="0"/>
      <w:marBottom w:val="0"/>
      <w:divBdr>
        <w:top w:val="none" w:sz="0" w:space="0" w:color="auto"/>
        <w:left w:val="none" w:sz="0" w:space="0" w:color="auto"/>
        <w:bottom w:val="none" w:sz="0" w:space="0" w:color="auto"/>
        <w:right w:val="none" w:sz="0" w:space="0" w:color="auto"/>
      </w:divBdr>
    </w:div>
    <w:div w:id="153230441">
      <w:bodyDiv w:val="1"/>
      <w:marLeft w:val="0"/>
      <w:marRight w:val="0"/>
      <w:marTop w:val="0"/>
      <w:marBottom w:val="0"/>
      <w:divBdr>
        <w:top w:val="none" w:sz="0" w:space="0" w:color="auto"/>
        <w:left w:val="none" w:sz="0" w:space="0" w:color="auto"/>
        <w:bottom w:val="none" w:sz="0" w:space="0" w:color="auto"/>
        <w:right w:val="none" w:sz="0" w:space="0" w:color="auto"/>
      </w:divBdr>
    </w:div>
    <w:div w:id="176313924">
      <w:bodyDiv w:val="1"/>
      <w:marLeft w:val="0"/>
      <w:marRight w:val="0"/>
      <w:marTop w:val="0"/>
      <w:marBottom w:val="0"/>
      <w:divBdr>
        <w:top w:val="none" w:sz="0" w:space="0" w:color="auto"/>
        <w:left w:val="none" w:sz="0" w:space="0" w:color="auto"/>
        <w:bottom w:val="none" w:sz="0" w:space="0" w:color="auto"/>
        <w:right w:val="none" w:sz="0" w:space="0" w:color="auto"/>
      </w:divBdr>
    </w:div>
    <w:div w:id="484662994">
      <w:bodyDiv w:val="1"/>
      <w:marLeft w:val="0"/>
      <w:marRight w:val="0"/>
      <w:marTop w:val="0"/>
      <w:marBottom w:val="0"/>
      <w:divBdr>
        <w:top w:val="none" w:sz="0" w:space="0" w:color="auto"/>
        <w:left w:val="none" w:sz="0" w:space="0" w:color="auto"/>
        <w:bottom w:val="none" w:sz="0" w:space="0" w:color="auto"/>
        <w:right w:val="none" w:sz="0" w:space="0" w:color="auto"/>
      </w:divBdr>
    </w:div>
    <w:div w:id="557324306">
      <w:bodyDiv w:val="1"/>
      <w:marLeft w:val="0"/>
      <w:marRight w:val="0"/>
      <w:marTop w:val="0"/>
      <w:marBottom w:val="0"/>
      <w:divBdr>
        <w:top w:val="none" w:sz="0" w:space="0" w:color="auto"/>
        <w:left w:val="none" w:sz="0" w:space="0" w:color="auto"/>
        <w:bottom w:val="none" w:sz="0" w:space="0" w:color="auto"/>
        <w:right w:val="none" w:sz="0" w:space="0" w:color="auto"/>
      </w:divBdr>
    </w:div>
    <w:div w:id="695473271">
      <w:bodyDiv w:val="1"/>
      <w:marLeft w:val="0"/>
      <w:marRight w:val="0"/>
      <w:marTop w:val="0"/>
      <w:marBottom w:val="0"/>
      <w:divBdr>
        <w:top w:val="none" w:sz="0" w:space="0" w:color="auto"/>
        <w:left w:val="none" w:sz="0" w:space="0" w:color="auto"/>
        <w:bottom w:val="none" w:sz="0" w:space="0" w:color="auto"/>
        <w:right w:val="none" w:sz="0" w:space="0" w:color="auto"/>
      </w:divBdr>
    </w:div>
    <w:div w:id="886458038">
      <w:bodyDiv w:val="1"/>
      <w:marLeft w:val="0"/>
      <w:marRight w:val="0"/>
      <w:marTop w:val="0"/>
      <w:marBottom w:val="0"/>
      <w:divBdr>
        <w:top w:val="none" w:sz="0" w:space="0" w:color="auto"/>
        <w:left w:val="none" w:sz="0" w:space="0" w:color="auto"/>
        <w:bottom w:val="none" w:sz="0" w:space="0" w:color="auto"/>
        <w:right w:val="none" w:sz="0" w:space="0" w:color="auto"/>
      </w:divBdr>
    </w:div>
    <w:div w:id="952442564">
      <w:bodyDiv w:val="1"/>
      <w:marLeft w:val="0"/>
      <w:marRight w:val="0"/>
      <w:marTop w:val="0"/>
      <w:marBottom w:val="0"/>
      <w:divBdr>
        <w:top w:val="none" w:sz="0" w:space="0" w:color="auto"/>
        <w:left w:val="none" w:sz="0" w:space="0" w:color="auto"/>
        <w:bottom w:val="none" w:sz="0" w:space="0" w:color="auto"/>
        <w:right w:val="none" w:sz="0" w:space="0" w:color="auto"/>
      </w:divBdr>
      <w:divsChild>
        <w:div w:id="1055281106">
          <w:marLeft w:val="0"/>
          <w:marRight w:val="0"/>
          <w:marTop w:val="0"/>
          <w:marBottom w:val="0"/>
          <w:divBdr>
            <w:top w:val="none" w:sz="0" w:space="0" w:color="auto"/>
            <w:left w:val="none" w:sz="0" w:space="0" w:color="auto"/>
            <w:bottom w:val="none" w:sz="0" w:space="0" w:color="auto"/>
            <w:right w:val="none" w:sz="0" w:space="0" w:color="auto"/>
          </w:divBdr>
          <w:divsChild>
            <w:div w:id="1528300262">
              <w:marLeft w:val="0"/>
              <w:marRight w:val="0"/>
              <w:marTop w:val="0"/>
              <w:marBottom w:val="0"/>
              <w:divBdr>
                <w:top w:val="none" w:sz="0" w:space="0" w:color="auto"/>
                <w:left w:val="none" w:sz="0" w:space="0" w:color="auto"/>
                <w:bottom w:val="none" w:sz="0" w:space="0" w:color="auto"/>
                <w:right w:val="none" w:sz="0" w:space="0" w:color="auto"/>
              </w:divBdr>
              <w:divsChild>
                <w:div w:id="58060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2083086">
      <w:bodyDiv w:val="1"/>
      <w:marLeft w:val="0"/>
      <w:marRight w:val="0"/>
      <w:marTop w:val="0"/>
      <w:marBottom w:val="0"/>
      <w:divBdr>
        <w:top w:val="none" w:sz="0" w:space="0" w:color="auto"/>
        <w:left w:val="none" w:sz="0" w:space="0" w:color="auto"/>
        <w:bottom w:val="none" w:sz="0" w:space="0" w:color="auto"/>
        <w:right w:val="none" w:sz="0" w:space="0" w:color="auto"/>
      </w:divBdr>
    </w:div>
    <w:div w:id="1051609109">
      <w:bodyDiv w:val="1"/>
      <w:marLeft w:val="0"/>
      <w:marRight w:val="0"/>
      <w:marTop w:val="0"/>
      <w:marBottom w:val="0"/>
      <w:divBdr>
        <w:top w:val="none" w:sz="0" w:space="0" w:color="auto"/>
        <w:left w:val="none" w:sz="0" w:space="0" w:color="auto"/>
        <w:bottom w:val="none" w:sz="0" w:space="0" w:color="auto"/>
        <w:right w:val="none" w:sz="0" w:space="0" w:color="auto"/>
      </w:divBdr>
      <w:divsChild>
        <w:div w:id="1879514856">
          <w:marLeft w:val="0"/>
          <w:marRight w:val="0"/>
          <w:marTop w:val="0"/>
          <w:marBottom w:val="0"/>
          <w:divBdr>
            <w:top w:val="none" w:sz="0" w:space="0" w:color="auto"/>
            <w:left w:val="none" w:sz="0" w:space="0" w:color="auto"/>
            <w:bottom w:val="none" w:sz="0" w:space="0" w:color="auto"/>
            <w:right w:val="none" w:sz="0" w:space="0" w:color="auto"/>
          </w:divBdr>
          <w:divsChild>
            <w:div w:id="1435325268">
              <w:marLeft w:val="0"/>
              <w:marRight w:val="0"/>
              <w:marTop w:val="0"/>
              <w:marBottom w:val="0"/>
              <w:divBdr>
                <w:top w:val="none" w:sz="0" w:space="0" w:color="auto"/>
                <w:left w:val="none" w:sz="0" w:space="0" w:color="auto"/>
                <w:bottom w:val="none" w:sz="0" w:space="0" w:color="auto"/>
                <w:right w:val="none" w:sz="0" w:space="0" w:color="auto"/>
              </w:divBdr>
              <w:divsChild>
                <w:div w:id="149483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245253">
      <w:bodyDiv w:val="1"/>
      <w:marLeft w:val="0"/>
      <w:marRight w:val="0"/>
      <w:marTop w:val="0"/>
      <w:marBottom w:val="0"/>
      <w:divBdr>
        <w:top w:val="none" w:sz="0" w:space="0" w:color="auto"/>
        <w:left w:val="none" w:sz="0" w:space="0" w:color="auto"/>
        <w:bottom w:val="none" w:sz="0" w:space="0" w:color="auto"/>
        <w:right w:val="none" w:sz="0" w:space="0" w:color="auto"/>
      </w:divBdr>
    </w:div>
    <w:div w:id="1168012625">
      <w:bodyDiv w:val="1"/>
      <w:marLeft w:val="0"/>
      <w:marRight w:val="0"/>
      <w:marTop w:val="0"/>
      <w:marBottom w:val="0"/>
      <w:divBdr>
        <w:top w:val="none" w:sz="0" w:space="0" w:color="auto"/>
        <w:left w:val="none" w:sz="0" w:space="0" w:color="auto"/>
        <w:bottom w:val="none" w:sz="0" w:space="0" w:color="auto"/>
        <w:right w:val="none" w:sz="0" w:space="0" w:color="auto"/>
      </w:divBdr>
    </w:div>
    <w:div w:id="1248224346">
      <w:bodyDiv w:val="1"/>
      <w:marLeft w:val="0"/>
      <w:marRight w:val="0"/>
      <w:marTop w:val="0"/>
      <w:marBottom w:val="0"/>
      <w:divBdr>
        <w:top w:val="none" w:sz="0" w:space="0" w:color="auto"/>
        <w:left w:val="none" w:sz="0" w:space="0" w:color="auto"/>
        <w:bottom w:val="none" w:sz="0" w:space="0" w:color="auto"/>
        <w:right w:val="none" w:sz="0" w:space="0" w:color="auto"/>
      </w:divBdr>
    </w:div>
    <w:div w:id="1491867629">
      <w:bodyDiv w:val="1"/>
      <w:marLeft w:val="0"/>
      <w:marRight w:val="0"/>
      <w:marTop w:val="0"/>
      <w:marBottom w:val="0"/>
      <w:divBdr>
        <w:top w:val="none" w:sz="0" w:space="0" w:color="auto"/>
        <w:left w:val="none" w:sz="0" w:space="0" w:color="auto"/>
        <w:bottom w:val="none" w:sz="0" w:space="0" w:color="auto"/>
        <w:right w:val="none" w:sz="0" w:space="0" w:color="auto"/>
      </w:divBdr>
      <w:divsChild>
        <w:div w:id="18506678">
          <w:marLeft w:val="0"/>
          <w:marRight w:val="0"/>
          <w:marTop w:val="0"/>
          <w:marBottom w:val="0"/>
          <w:divBdr>
            <w:top w:val="none" w:sz="0" w:space="0" w:color="auto"/>
            <w:left w:val="none" w:sz="0" w:space="0" w:color="auto"/>
            <w:bottom w:val="none" w:sz="0" w:space="0" w:color="auto"/>
            <w:right w:val="none" w:sz="0" w:space="0" w:color="auto"/>
          </w:divBdr>
          <w:divsChild>
            <w:div w:id="2022931675">
              <w:marLeft w:val="0"/>
              <w:marRight w:val="0"/>
              <w:marTop w:val="0"/>
              <w:marBottom w:val="0"/>
              <w:divBdr>
                <w:top w:val="none" w:sz="0" w:space="0" w:color="auto"/>
                <w:left w:val="none" w:sz="0" w:space="0" w:color="auto"/>
                <w:bottom w:val="none" w:sz="0" w:space="0" w:color="auto"/>
                <w:right w:val="none" w:sz="0" w:space="0" w:color="auto"/>
              </w:divBdr>
              <w:divsChild>
                <w:div w:id="1991520729">
                  <w:marLeft w:val="0"/>
                  <w:marRight w:val="0"/>
                  <w:marTop w:val="0"/>
                  <w:marBottom w:val="0"/>
                  <w:divBdr>
                    <w:top w:val="none" w:sz="0" w:space="0" w:color="auto"/>
                    <w:left w:val="none" w:sz="0" w:space="0" w:color="auto"/>
                    <w:bottom w:val="none" w:sz="0" w:space="0" w:color="auto"/>
                    <w:right w:val="none" w:sz="0" w:space="0" w:color="auto"/>
                  </w:divBdr>
                  <w:divsChild>
                    <w:div w:id="196912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821859">
      <w:bodyDiv w:val="1"/>
      <w:marLeft w:val="0"/>
      <w:marRight w:val="0"/>
      <w:marTop w:val="0"/>
      <w:marBottom w:val="0"/>
      <w:divBdr>
        <w:top w:val="none" w:sz="0" w:space="0" w:color="auto"/>
        <w:left w:val="none" w:sz="0" w:space="0" w:color="auto"/>
        <w:bottom w:val="none" w:sz="0" w:space="0" w:color="auto"/>
        <w:right w:val="none" w:sz="0" w:space="0" w:color="auto"/>
      </w:divBdr>
    </w:div>
    <w:div w:id="1706639713">
      <w:bodyDiv w:val="1"/>
      <w:marLeft w:val="0"/>
      <w:marRight w:val="0"/>
      <w:marTop w:val="0"/>
      <w:marBottom w:val="0"/>
      <w:divBdr>
        <w:top w:val="none" w:sz="0" w:space="0" w:color="auto"/>
        <w:left w:val="none" w:sz="0" w:space="0" w:color="auto"/>
        <w:bottom w:val="none" w:sz="0" w:space="0" w:color="auto"/>
        <w:right w:val="none" w:sz="0" w:space="0" w:color="auto"/>
      </w:divBdr>
    </w:div>
    <w:div w:id="1788499140">
      <w:bodyDiv w:val="1"/>
      <w:marLeft w:val="0"/>
      <w:marRight w:val="0"/>
      <w:marTop w:val="0"/>
      <w:marBottom w:val="0"/>
      <w:divBdr>
        <w:top w:val="none" w:sz="0" w:space="0" w:color="auto"/>
        <w:left w:val="none" w:sz="0" w:space="0" w:color="auto"/>
        <w:bottom w:val="none" w:sz="0" w:space="0" w:color="auto"/>
        <w:right w:val="none" w:sz="0" w:space="0" w:color="auto"/>
      </w:divBdr>
    </w:div>
    <w:div w:id="1807158433">
      <w:bodyDiv w:val="1"/>
      <w:marLeft w:val="0"/>
      <w:marRight w:val="0"/>
      <w:marTop w:val="0"/>
      <w:marBottom w:val="0"/>
      <w:divBdr>
        <w:top w:val="none" w:sz="0" w:space="0" w:color="auto"/>
        <w:left w:val="none" w:sz="0" w:space="0" w:color="auto"/>
        <w:bottom w:val="none" w:sz="0" w:space="0" w:color="auto"/>
        <w:right w:val="none" w:sz="0" w:space="0" w:color="auto"/>
      </w:divBdr>
      <w:divsChild>
        <w:div w:id="1449081002">
          <w:marLeft w:val="0"/>
          <w:marRight w:val="0"/>
          <w:marTop w:val="0"/>
          <w:marBottom w:val="0"/>
          <w:divBdr>
            <w:top w:val="none" w:sz="0" w:space="0" w:color="auto"/>
            <w:left w:val="none" w:sz="0" w:space="0" w:color="auto"/>
            <w:bottom w:val="none" w:sz="0" w:space="0" w:color="auto"/>
            <w:right w:val="none" w:sz="0" w:space="0" w:color="auto"/>
          </w:divBdr>
          <w:divsChild>
            <w:div w:id="149953860">
              <w:marLeft w:val="0"/>
              <w:marRight w:val="0"/>
              <w:marTop w:val="0"/>
              <w:marBottom w:val="0"/>
              <w:divBdr>
                <w:top w:val="none" w:sz="0" w:space="0" w:color="auto"/>
                <w:left w:val="none" w:sz="0" w:space="0" w:color="auto"/>
                <w:bottom w:val="none" w:sz="0" w:space="0" w:color="auto"/>
                <w:right w:val="none" w:sz="0" w:space="0" w:color="auto"/>
              </w:divBdr>
              <w:divsChild>
                <w:div w:id="75871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602263">
      <w:bodyDiv w:val="1"/>
      <w:marLeft w:val="0"/>
      <w:marRight w:val="0"/>
      <w:marTop w:val="0"/>
      <w:marBottom w:val="0"/>
      <w:divBdr>
        <w:top w:val="none" w:sz="0" w:space="0" w:color="auto"/>
        <w:left w:val="none" w:sz="0" w:space="0" w:color="auto"/>
        <w:bottom w:val="none" w:sz="0" w:space="0" w:color="auto"/>
        <w:right w:val="none" w:sz="0" w:space="0" w:color="auto"/>
      </w:divBdr>
    </w:div>
    <w:div w:id="1912501021">
      <w:bodyDiv w:val="1"/>
      <w:marLeft w:val="0"/>
      <w:marRight w:val="0"/>
      <w:marTop w:val="0"/>
      <w:marBottom w:val="0"/>
      <w:divBdr>
        <w:top w:val="none" w:sz="0" w:space="0" w:color="auto"/>
        <w:left w:val="none" w:sz="0" w:space="0" w:color="auto"/>
        <w:bottom w:val="none" w:sz="0" w:space="0" w:color="auto"/>
        <w:right w:val="none" w:sz="0" w:space="0" w:color="auto"/>
      </w:divBdr>
    </w:div>
    <w:div w:id="1925601761">
      <w:bodyDiv w:val="1"/>
      <w:marLeft w:val="0"/>
      <w:marRight w:val="0"/>
      <w:marTop w:val="0"/>
      <w:marBottom w:val="0"/>
      <w:divBdr>
        <w:top w:val="none" w:sz="0" w:space="0" w:color="auto"/>
        <w:left w:val="none" w:sz="0" w:space="0" w:color="auto"/>
        <w:bottom w:val="none" w:sz="0" w:space="0" w:color="auto"/>
        <w:right w:val="none" w:sz="0" w:space="0" w:color="auto"/>
      </w:divBdr>
    </w:div>
    <w:div w:id="1943342911">
      <w:bodyDiv w:val="1"/>
      <w:marLeft w:val="0"/>
      <w:marRight w:val="0"/>
      <w:marTop w:val="0"/>
      <w:marBottom w:val="0"/>
      <w:divBdr>
        <w:top w:val="none" w:sz="0" w:space="0" w:color="auto"/>
        <w:left w:val="none" w:sz="0" w:space="0" w:color="auto"/>
        <w:bottom w:val="none" w:sz="0" w:space="0" w:color="auto"/>
        <w:right w:val="none" w:sz="0" w:space="0" w:color="auto"/>
      </w:divBdr>
      <w:divsChild>
        <w:div w:id="780419893">
          <w:marLeft w:val="0"/>
          <w:marRight w:val="0"/>
          <w:marTop w:val="0"/>
          <w:marBottom w:val="0"/>
          <w:divBdr>
            <w:top w:val="none" w:sz="0" w:space="0" w:color="auto"/>
            <w:left w:val="none" w:sz="0" w:space="0" w:color="auto"/>
            <w:bottom w:val="none" w:sz="0" w:space="0" w:color="auto"/>
            <w:right w:val="none" w:sz="0" w:space="0" w:color="auto"/>
          </w:divBdr>
          <w:divsChild>
            <w:div w:id="288171082">
              <w:marLeft w:val="0"/>
              <w:marRight w:val="0"/>
              <w:marTop w:val="0"/>
              <w:marBottom w:val="0"/>
              <w:divBdr>
                <w:top w:val="none" w:sz="0" w:space="0" w:color="auto"/>
                <w:left w:val="none" w:sz="0" w:space="0" w:color="auto"/>
                <w:bottom w:val="none" w:sz="0" w:space="0" w:color="auto"/>
                <w:right w:val="none" w:sz="0" w:space="0" w:color="auto"/>
              </w:divBdr>
              <w:divsChild>
                <w:div w:id="12701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015549">
      <w:bodyDiv w:val="1"/>
      <w:marLeft w:val="0"/>
      <w:marRight w:val="0"/>
      <w:marTop w:val="0"/>
      <w:marBottom w:val="0"/>
      <w:divBdr>
        <w:top w:val="none" w:sz="0" w:space="0" w:color="auto"/>
        <w:left w:val="none" w:sz="0" w:space="0" w:color="auto"/>
        <w:bottom w:val="none" w:sz="0" w:space="0" w:color="auto"/>
        <w:right w:val="none" w:sz="0" w:space="0" w:color="auto"/>
      </w:divBdr>
      <w:divsChild>
        <w:div w:id="270749991">
          <w:marLeft w:val="0"/>
          <w:marRight w:val="0"/>
          <w:marTop w:val="0"/>
          <w:marBottom w:val="0"/>
          <w:divBdr>
            <w:top w:val="none" w:sz="0" w:space="0" w:color="auto"/>
            <w:left w:val="none" w:sz="0" w:space="0" w:color="auto"/>
            <w:bottom w:val="none" w:sz="0" w:space="0" w:color="auto"/>
            <w:right w:val="none" w:sz="0" w:space="0" w:color="auto"/>
          </w:divBdr>
          <w:divsChild>
            <w:div w:id="168957780">
              <w:marLeft w:val="0"/>
              <w:marRight w:val="0"/>
              <w:marTop w:val="0"/>
              <w:marBottom w:val="0"/>
              <w:divBdr>
                <w:top w:val="none" w:sz="0" w:space="0" w:color="auto"/>
                <w:left w:val="none" w:sz="0" w:space="0" w:color="auto"/>
                <w:bottom w:val="none" w:sz="0" w:space="0" w:color="auto"/>
                <w:right w:val="none" w:sz="0" w:space="0" w:color="auto"/>
              </w:divBdr>
              <w:divsChild>
                <w:div w:id="599071362">
                  <w:marLeft w:val="0"/>
                  <w:marRight w:val="0"/>
                  <w:marTop w:val="0"/>
                  <w:marBottom w:val="0"/>
                  <w:divBdr>
                    <w:top w:val="none" w:sz="0" w:space="0" w:color="auto"/>
                    <w:left w:val="none" w:sz="0" w:space="0" w:color="auto"/>
                    <w:bottom w:val="none" w:sz="0" w:space="0" w:color="auto"/>
                    <w:right w:val="none" w:sz="0" w:space="0" w:color="auto"/>
                  </w:divBdr>
                  <w:divsChild>
                    <w:div w:id="9818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780804">
      <w:bodyDiv w:val="1"/>
      <w:marLeft w:val="0"/>
      <w:marRight w:val="0"/>
      <w:marTop w:val="0"/>
      <w:marBottom w:val="0"/>
      <w:divBdr>
        <w:top w:val="none" w:sz="0" w:space="0" w:color="auto"/>
        <w:left w:val="none" w:sz="0" w:space="0" w:color="auto"/>
        <w:bottom w:val="none" w:sz="0" w:space="0" w:color="auto"/>
        <w:right w:val="none" w:sz="0" w:space="0" w:color="auto"/>
      </w:divBdr>
      <w:divsChild>
        <w:div w:id="1267887388">
          <w:marLeft w:val="0"/>
          <w:marRight w:val="0"/>
          <w:marTop w:val="0"/>
          <w:marBottom w:val="0"/>
          <w:divBdr>
            <w:top w:val="none" w:sz="0" w:space="0" w:color="auto"/>
            <w:left w:val="none" w:sz="0" w:space="0" w:color="auto"/>
            <w:bottom w:val="none" w:sz="0" w:space="0" w:color="auto"/>
            <w:right w:val="none" w:sz="0" w:space="0" w:color="auto"/>
          </w:divBdr>
          <w:divsChild>
            <w:div w:id="265163793">
              <w:marLeft w:val="0"/>
              <w:marRight w:val="0"/>
              <w:marTop w:val="0"/>
              <w:marBottom w:val="0"/>
              <w:divBdr>
                <w:top w:val="none" w:sz="0" w:space="0" w:color="auto"/>
                <w:left w:val="none" w:sz="0" w:space="0" w:color="auto"/>
                <w:bottom w:val="none" w:sz="0" w:space="0" w:color="auto"/>
                <w:right w:val="none" w:sz="0" w:space="0" w:color="auto"/>
              </w:divBdr>
              <w:divsChild>
                <w:div w:id="1381242915">
                  <w:marLeft w:val="0"/>
                  <w:marRight w:val="0"/>
                  <w:marTop w:val="0"/>
                  <w:marBottom w:val="0"/>
                  <w:divBdr>
                    <w:top w:val="none" w:sz="0" w:space="0" w:color="auto"/>
                    <w:left w:val="none" w:sz="0" w:space="0" w:color="auto"/>
                    <w:bottom w:val="none" w:sz="0" w:space="0" w:color="auto"/>
                    <w:right w:val="none" w:sz="0" w:space="0" w:color="auto"/>
                  </w:divBdr>
                  <w:divsChild>
                    <w:div w:id="79228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8966878">
      <w:bodyDiv w:val="1"/>
      <w:marLeft w:val="0"/>
      <w:marRight w:val="0"/>
      <w:marTop w:val="0"/>
      <w:marBottom w:val="0"/>
      <w:divBdr>
        <w:top w:val="none" w:sz="0" w:space="0" w:color="auto"/>
        <w:left w:val="none" w:sz="0" w:space="0" w:color="auto"/>
        <w:bottom w:val="none" w:sz="0" w:space="0" w:color="auto"/>
        <w:right w:val="none" w:sz="0" w:space="0" w:color="auto"/>
      </w:divBdr>
      <w:divsChild>
        <w:div w:id="12273162">
          <w:marLeft w:val="0"/>
          <w:marRight w:val="0"/>
          <w:marTop w:val="0"/>
          <w:marBottom w:val="0"/>
          <w:divBdr>
            <w:top w:val="none" w:sz="0" w:space="0" w:color="auto"/>
            <w:left w:val="none" w:sz="0" w:space="0" w:color="auto"/>
            <w:bottom w:val="none" w:sz="0" w:space="0" w:color="auto"/>
            <w:right w:val="none" w:sz="0" w:space="0" w:color="auto"/>
          </w:divBdr>
          <w:divsChild>
            <w:div w:id="658971233">
              <w:marLeft w:val="0"/>
              <w:marRight w:val="0"/>
              <w:marTop w:val="0"/>
              <w:marBottom w:val="0"/>
              <w:divBdr>
                <w:top w:val="none" w:sz="0" w:space="0" w:color="auto"/>
                <w:left w:val="none" w:sz="0" w:space="0" w:color="auto"/>
                <w:bottom w:val="none" w:sz="0" w:space="0" w:color="auto"/>
                <w:right w:val="none" w:sz="0" w:space="0" w:color="auto"/>
              </w:divBdr>
              <w:divsChild>
                <w:div w:id="886648005">
                  <w:marLeft w:val="0"/>
                  <w:marRight w:val="0"/>
                  <w:marTop w:val="0"/>
                  <w:marBottom w:val="0"/>
                  <w:divBdr>
                    <w:top w:val="none" w:sz="0" w:space="0" w:color="auto"/>
                    <w:left w:val="none" w:sz="0" w:space="0" w:color="auto"/>
                    <w:bottom w:val="none" w:sz="0" w:space="0" w:color="auto"/>
                    <w:right w:val="none" w:sz="0" w:space="0" w:color="auto"/>
                  </w:divBdr>
                  <w:divsChild>
                    <w:div w:id="90087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C8389C-C7E1-44FD-B661-BECFF74F9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24</Pages>
  <Words>10578</Words>
  <Characters>60299</Characters>
  <Application>Microsoft Office Word</Application>
  <DocSecurity>0</DocSecurity>
  <Lines>502</Lines>
  <Paragraphs>141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70736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Chrenková Elena</dc:creator>
  <cp:lastModifiedBy>OM1</cp:lastModifiedBy>
  <cp:revision>25</cp:revision>
  <cp:lastPrinted>2020-10-15T10:18:00Z</cp:lastPrinted>
  <dcterms:created xsi:type="dcterms:W3CDTF">2019-05-23T09:57:00Z</dcterms:created>
  <dcterms:modified xsi:type="dcterms:W3CDTF">2022-05-25T07:28:00Z</dcterms:modified>
</cp:coreProperties>
</file>